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0C6C7" w14:textId="77777777" w:rsidR="00D94F38" w:rsidRPr="00D94F38" w:rsidRDefault="00D94F38" w:rsidP="00D94F38">
      <w:pPr>
        <w:keepNext/>
        <w:keepLines/>
        <w:spacing w:before="240" w:after="120"/>
        <w:jc w:val="both"/>
        <w:outlineLvl w:val="0"/>
        <w:rPr>
          <w:rFonts w:ascii="Arial" w:hAnsi="Arial"/>
          <w:b/>
          <w:color w:val="21873F"/>
          <w:sz w:val="36"/>
          <w:szCs w:val="32"/>
          <w:lang w:eastAsia="fr-FR"/>
        </w:rPr>
      </w:pPr>
      <w:bookmarkStart w:id="0" w:name="_Toc129267887"/>
      <w:bookmarkStart w:id="1" w:name="_Toc188950969"/>
      <w:r w:rsidRPr="00D94F38">
        <w:rPr>
          <w:rFonts w:ascii="Arial" w:hAnsi="Arial"/>
          <w:b/>
          <w:color w:val="21873F"/>
          <w:sz w:val="36"/>
          <w:szCs w:val="32"/>
          <w:lang w:eastAsia="fr-FR"/>
        </w:rPr>
        <w:t>73.01 Accompagnement des transitions agroécologiques des productions végétales</w:t>
      </w:r>
      <w:bookmarkEnd w:id="0"/>
      <w:bookmarkEnd w:id="1"/>
    </w:p>
    <w:p w14:paraId="09967C77" w14:textId="77777777" w:rsidR="00D94F38" w:rsidRPr="00D94F38" w:rsidRDefault="00D94F38" w:rsidP="00D94F38">
      <w:pPr>
        <w:spacing w:before="120" w:after="120"/>
        <w:jc w:val="both"/>
        <w:rPr>
          <w:rFonts w:ascii="Arial" w:eastAsia="Calibri" w:hAnsi="Arial"/>
          <w:szCs w:val="22"/>
        </w:rPr>
      </w:pPr>
    </w:p>
    <w:p w14:paraId="6D318F3C" w14:textId="77777777" w:rsidR="00D94F38" w:rsidRPr="00D94F38" w:rsidRDefault="00D94F38" w:rsidP="00D94F38">
      <w:pPr>
        <w:keepNext/>
        <w:keepLines/>
        <w:spacing w:before="40" w:after="120"/>
        <w:jc w:val="both"/>
        <w:outlineLvl w:val="1"/>
        <w:rPr>
          <w:rFonts w:ascii="Arial" w:hAnsi="Arial"/>
          <w:b/>
          <w:color w:val="21873F"/>
          <w:sz w:val="26"/>
          <w:szCs w:val="26"/>
          <w:lang w:eastAsia="fr-FR"/>
        </w:rPr>
      </w:pPr>
      <w:r w:rsidRPr="00D94F38">
        <w:rPr>
          <w:rFonts w:ascii="Arial" w:hAnsi="Arial"/>
          <w:b/>
          <w:color w:val="21873F"/>
          <w:sz w:val="26"/>
          <w:szCs w:val="26"/>
          <w:lang w:eastAsia="fr-FR"/>
        </w:rPr>
        <w:t xml:space="preserve">Objectifs de l’intervention </w:t>
      </w:r>
    </w:p>
    <w:p w14:paraId="2150DEDE" w14:textId="77777777" w:rsidR="00D94F38" w:rsidRPr="00D94F38" w:rsidRDefault="00D94F38" w:rsidP="00D94F38">
      <w:pPr>
        <w:spacing w:before="120" w:after="120"/>
        <w:jc w:val="both"/>
        <w:rPr>
          <w:rFonts w:ascii="Arial" w:eastAsia="Calibri" w:hAnsi="Arial"/>
          <w:szCs w:val="22"/>
          <w:lang w:eastAsia="fr-FR"/>
        </w:rPr>
      </w:pPr>
      <w:r w:rsidRPr="00D94F38">
        <w:rPr>
          <w:rFonts w:ascii="Arial" w:eastAsia="Calibri" w:hAnsi="Arial"/>
          <w:szCs w:val="22"/>
          <w:lang w:eastAsia="fr-FR"/>
        </w:rPr>
        <w:t>Cette intervention vise à encourager l’investissement dans des mat</w:t>
      </w:r>
      <w:r w:rsidRPr="00D94F38">
        <w:rPr>
          <w:rFonts w:ascii="Arial" w:eastAsia="Calibri" w:hAnsi="Arial" w:hint="eastAsia"/>
          <w:szCs w:val="22"/>
          <w:lang w:eastAsia="fr-FR"/>
        </w:rPr>
        <w:t>é</w:t>
      </w:r>
      <w:r w:rsidRPr="00D94F38">
        <w:rPr>
          <w:rFonts w:ascii="Arial" w:eastAsia="Calibri" w:hAnsi="Arial"/>
          <w:szCs w:val="22"/>
          <w:lang w:eastAsia="fr-FR"/>
        </w:rPr>
        <w:t xml:space="preserve">riels permettant une gestion efficiente des ressources indispensables </w:t>
      </w:r>
      <w:r w:rsidRPr="00D94F38">
        <w:rPr>
          <w:rFonts w:ascii="Arial" w:eastAsia="Calibri" w:hAnsi="Arial" w:hint="eastAsia"/>
          <w:szCs w:val="22"/>
          <w:lang w:eastAsia="fr-FR"/>
        </w:rPr>
        <w:t>à</w:t>
      </w:r>
      <w:r w:rsidRPr="00D94F38">
        <w:rPr>
          <w:rFonts w:ascii="Arial" w:eastAsia="Calibri" w:hAnsi="Arial"/>
          <w:szCs w:val="22"/>
          <w:lang w:eastAsia="fr-FR"/>
        </w:rPr>
        <w:t xml:space="preserve"> l’agriculture (eau, sol, air), avec une meilleure ma</w:t>
      </w:r>
      <w:r w:rsidRPr="00D94F38">
        <w:rPr>
          <w:rFonts w:ascii="Arial" w:eastAsia="Calibri" w:hAnsi="Arial" w:hint="eastAsia"/>
          <w:szCs w:val="22"/>
          <w:lang w:eastAsia="fr-FR"/>
        </w:rPr>
        <w:t>î</w:t>
      </w:r>
      <w:r w:rsidRPr="00D94F38">
        <w:rPr>
          <w:rFonts w:ascii="Arial" w:eastAsia="Calibri" w:hAnsi="Arial"/>
          <w:szCs w:val="22"/>
          <w:lang w:eastAsia="fr-FR"/>
        </w:rPr>
        <w:t>trise de l'impact environnemental des pratiques.</w:t>
      </w:r>
    </w:p>
    <w:p w14:paraId="3682BE0B" w14:textId="77777777" w:rsidR="00D94F38" w:rsidRPr="00D94F38" w:rsidRDefault="00D94F38" w:rsidP="00D94F38">
      <w:pPr>
        <w:spacing w:before="120" w:after="120"/>
        <w:jc w:val="both"/>
        <w:rPr>
          <w:rFonts w:ascii="Arial" w:eastAsia="Calibri" w:hAnsi="Arial"/>
          <w:szCs w:val="22"/>
          <w:lang w:eastAsia="fr-FR"/>
        </w:rPr>
      </w:pPr>
    </w:p>
    <w:p w14:paraId="50C18C34" w14:textId="77777777" w:rsidR="00D94F38" w:rsidRPr="00D94F38" w:rsidRDefault="00D94F38" w:rsidP="00D94F38">
      <w:pPr>
        <w:keepNext/>
        <w:keepLines/>
        <w:spacing w:before="40" w:after="120"/>
        <w:jc w:val="both"/>
        <w:outlineLvl w:val="1"/>
        <w:rPr>
          <w:rFonts w:ascii="Arial" w:hAnsi="Arial"/>
          <w:b/>
          <w:color w:val="21873F"/>
          <w:sz w:val="26"/>
          <w:szCs w:val="26"/>
          <w:lang w:eastAsia="fr-FR"/>
        </w:rPr>
      </w:pPr>
      <w:r w:rsidRPr="00D94F38">
        <w:rPr>
          <w:rFonts w:ascii="Arial" w:hAnsi="Arial"/>
          <w:b/>
          <w:color w:val="21873F"/>
          <w:sz w:val="26"/>
          <w:szCs w:val="26"/>
          <w:lang w:eastAsia="fr-FR"/>
        </w:rPr>
        <w:t>Description de l'intervention</w:t>
      </w:r>
    </w:p>
    <w:p w14:paraId="2C2C896C" w14:textId="77777777" w:rsidR="00D94F38" w:rsidRPr="00D94F38" w:rsidRDefault="00D94F38" w:rsidP="00D94F38">
      <w:pPr>
        <w:keepNext/>
        <w:keepLines/>
        <w:spacing w:before="40" w:after="120"/>
        <w:jc w:val="both"/>
        <w:outlineLvl w:val="2"/>
        <w:rPr>
          <w:rFonts w:ascii="Arial" w:hAnsi="Arial"/>
          <w:color w:val="248146"/>
          <w:sz w:val="22"/>
          <w:szCs w:val="24"/>
          <w:u w:val="single"/>
          <w:lang w:eastAsia="fr-FR"/>
        </w:rPr>
      </w:pPr>
      <w:r w:rsidRPr="00D94F38">
        <w:rPr>
          <w:rFonts w:ascii="Arial" w:hAnsi="Arial"/>
          <w:color w:val="248146"/>
          <w:sz w:val="22"/>
          <w:szCs w:val="24"/>
          <w:u w:val="single"/>
          <w:lang w:eastAsia="fr-FR"/>
        </w:rPr>
        <w:t>Liste des investissements ou actions éligibles</w:t>
      </w:r>
    </w:p>
    <w:p w14:paraId="43A0C89B" w14:textId="77777777" w:rsidR="00D94F38" w:rsidRPr="00D94F38" w:rsidRDefault="00D94F38" w:rsidP="00D94F38">
      <w:pPr>
        <w:spacing w:before="120" w:after="120"/>
        <w:jc w:val="both"/>
        <w:rPr>
          <w:rFonts w:ascii="Arial" w:eastAsia="Calibri" w:hAnsi="Arial"/>
          <w:szCs w:val="22"/>
          <w:lang w:eastAsia="fr-FR"/>
        </w:rPr>
      </w:pPr>
      <w:r w:rsidRPr="00D94F38">
        <w:rPr>
          <w:rFonts w:ascii="Arial" w:eastAsia="Calibri" w:hAnsi="Arial"/>
          <w:szCs w:val="22"/>
          <w:lang w:eastAsia="fr-FR"/>
        </w:rPr>
        <w:t xml:space="preserve">Les investissements suivants sont éligibles : </w:t>
      </w:r>
    </w:p>
    <w:p w14:paraId="0A3CAA05" w14:textId="77777777" w:rsidR="00D94F38" w:rsidRPr="00D94F38" w:rsidRDefault="00D94F38" w:rsidP="00D94F38">
      <w:pPr>
        <w:numPr>
          <w:ilvl w:val="0"/>
          <w:numId w:val="2"/>
        </w:numPr>
        <w:spacing w:before="120" w:after="120"/>
        <w:jc w:val="both"/>
        <w:rPr>
          <w:rFonts w:ascii="Arial" w:eastAsia="Calibri" w:hAnsi="Arial"/>
          <w:szCs w:val="22"/>
          <w:lang w:eastAsia="fr-FR"/>
        </w:rPr>
      </w:pPr>
      <w:r w:rsidRPr="00D94F38">
        <w:rPr>
          <w:rFonts w:ascii="Arial" w:eastAsia="Calibri" w:hAnsi="Arial"/>
          <w:szCs w:val="22"/>
          <w:lang w:eastAsia="fr-FR"/>
        </w:rPr>
        <w:t>Matériels et travaux permettant l’efficience de l’irrigation à la parcelle : Rénovation des réseaux existants. Il ne s’agit pas d’augmenter les surfaces irriguées ni d’augmenter les prélèvements. Création de réseau d’irrigation pour les cultures à forte valeur ajoutée (maraîchage, arboriculture, semences, …) ou dans le cadre de démarches PAT (projets alimentaires territoriaux). Stockage d’eau pluviale (sous condition d’utilisation) : équipements pour la récupération, le traitement de l’eau de pluie de toiture sur les bâtiments du siège de l’exploitation et sur les bâtiments annexes (en dehors du siège d’exploitation) ;</w:t>
      </w:r>
    </w:p>
    <w:p w14:paraId="54532EC6" w14:textId="77777777" w:rsidR="00D94F38" w:rsidRPr="00D94F38" w:rsidRDefault="00D94F38" w:rsidP="00D94F38">
      <w:pPr>
        <w:numPr>
          <w:ilvl w:val="0"/>
          <w:numId w:val="2"/>
        </w:numPr>
        <w:spacing w:before="120" w:after="120"/>
        <w:jc w:val="both"/>
        <w:rPr>
          <w:rFonts w:ascii="Arial" w:eastAsia="Calibri" w:hAnsi="Arial"/>
          <w:szCs w:val="22"/>
          <w:lang w:eastAsia="fr-FR"/>
        </w:rPr>
      </w:pPr>
      <w:r w:rsidRPr="00D94F38">
        <w:rPr>
          <w:rFonts w:ascii="Arial" w:eastAsia="Calibri" w:hAnsi="Arial"/>
          <w:szCs w:val="22"/>
          <w:lang w:eastAsia="fr-FR"/>
        </w:rPr>
        <w:t>Matériels permettant la réduction des intrants ;</w:t>
      </w:r>
    </w:p>
    <w:p w14:paraId="16363B2C" w14:textId="77777777" w:rsidR="00D94F38" w:rsidRPr="00D94F38" w:rsidRDefault="00D94F38" w:rsidP="00D94F38">
      <w:pPr>
        <w:numPr>
          <w:ilvl w:val="0"/>
          <w:numId w:val="2"/>
        </w:numPr>
        <w:spacing w:before="120" w:after="120"/>
        <w:jc w:val="both"/>
        <w:rPr>
          <w:rFonts w:ascii="Arial" w:eastAsia="Calibri" w:hAnsi="Arial"/>
          <w:szCs w:val="22"/>
          <w:lang w:eastAsia="fr-FR"/>
        </w:rPr>
      </w:pPr>
      <w:r w:rsidRPr="00D94F38">
        <w:rPr>
          <w:rFonts w:ascii="Arial" w:eastAsia="Calibri" w:hAnsi="Arial"/>
          <w:szCs w:val="22"/>
          <w:lang w:eastAsia="fr-FR"/>
        </w:rPr>
        <w:t>Equipements permettant aux agriculteurs d’acquérir l’autonomie alimentaire ;</w:t>
      </w:r>
    </w:p>
    <w:p w14:paraId="3988C746" w14:textId="77777777" w:rsidR="00D94F38" w:rsidRPr="00D94F38" w:rsidRDefault="00D94F38" w:rsidP="00D94F38">
      <w:pPr>
        <w:numPr>
          <w:ilvl w:val="0"/>
          <w:numId w:val="2"/>
        </w:numPr>
        <w:spacing w:before="120" w:after="120"/>
        <w:jc w:val="both"/>
        <w:rPr>
          <w:rFonts w:ascii="Arial" w:eastAsia="Calibri" w:hAnsi="Arial"/>
          <w:szCs w:val="22"/>
          <w:lang w:eastAsia="fr-FR"/>
        </w:rPr>
      </w:pPr>
      <w:r w:rsidRPr="00D94F38">
        <w:rPr>
          <w:rFonts w:ascii="Arial" w:eastAsia="Calibri" w:hAnsi="Arial"/>
          <w:szCs w:val="22"/>
          <w:lang w:eastAsia="fr-FR"/>
        </w:rPr>
        <w:t>Dispositifs anti-grêle et antigel. Les équipements de lutte contre le gel éligibles seront précisés dans les appels à projets ;</w:t>
      </w:r>
    </w:p>
    <w:p w14:paraId="4F519C6C" w14:textId="77777777" w:rsidR="00D94F38" w:rsidRPr="00D94F38" w:rsidRDefault="00D94F38" w:rsidP="00D94F38">
      <w:pPr>
        <w:numPr>
          <w:ilvl w:val="0"/>
          <w:numId w:val="2"/>
        </w:numPr>
        <w:spacing w:before="120" w:after="120"/>
        <w:jc w:val="both"/>
        <w:rPr>
          <w:rFonts w:ascii="Arial" w:eastAsia="Calibri" w:hAnsi="Arial"/>
          <w:szCs w:val="22"/>
          <w:lang w:eastAsia="fr-FR"/>
        </w:rPr>
      </w:pPr>
      <w:r w:rsidRPr="00D94F38">
        <w:rPr>
          <w:rFonts w:ascii="Arial" w:eastAsia="Calibri" w:hAnsi="Arial"/>
          <w:szCs w:val="22"/>
          <w:lang w:eastAsia="fr-FR"/>
        </w:rPr>
        <w:t>Investissements spécifiques pour les groupements d’agriculteurs, dont les CUMA : séparateur de phase à lisier, composteurs, matériels permettant la récupération de la « menue-paille » au moment de la moisson ;</w:t>
      </w:r>
    </w:p>
    <w:p w14:paraId="77A53C72" w14:textId="77777777" w:rsidR="00367941" w:rsidRDefault="00D94F38" w:rsidP="00D94F38">
      <w:pPr>
        <w:numPr>
          <w:ilvl w:val="0"/>
          <w:numId w:val="2"/>
        </w:numPr>
        <w:spacing w:before="120" w:after="120"/>
        <w:jc w:val="both"/>
        <w:rPr>
          <w:rFonts w:ascii="Arial" w:eastAsia="Calibri" w:hAnsi="Arial"/>
          <w:szCs w:val="22"/>
          <w:lang w:eastAsia="fr-FR"/>
        </w:rPr>
      </w:pPr>
      <w:r w:rsidRPr="00D94F38">
        <w:rPr>
          <w:rFonts w:ascii="Arial" w:eastAsia="Calibri" w:hAnsi="Arial"/>
          <w:szCs w:val="22"/>
          <w:lang w:eastAsia="fr-FR"/>
        </w:rPr>
        <w:t>Matériels d’épandage des engrais de ferme permettant la maîtrise du dosage et la réduction des pertes par volatilisation (à l’exception des tonnes à engrais).</w:t>
      </w:r>
    </w:p>
    <w:p w14:paraId="08EACCD4" w14:textId="036292C5" w:rsidR="00D94F38" w:rsidRPr="00D94F38" w:rsidRDefault="00D94F38" w:rsidP="00D94F38">
      <w:pPr>
        <w:numPr>
          <w:ilvl w:val="0"/>
          <w:numId w:val="2"/>
        </w:numPr>
        <w:spacing w:before="120" w:after="120"/>
        <w:jc w:val="both"/>
        <w:rPr>
          <w:rFonts w:ascii="Arial" w:eastAsia="Calibri" w:hAnsi="Arial"/>
          <w:szCs w:val="22"/>
          <w:lang w:eastAsia="fr-FR"/>
        </w:rPr>
      </w:pPr>
      <w:r w:rsidRPr="00D94F38">
        <w:rPr>
          <w:rFonts w:ascii="Arial" w:eastAsia="Calibri" w:hAnsi="Arial"/>
          <w:szCs w:val="22"/>
          <w:lang w:eastAsia="fr-FR"/>
        </w:rPr>
        <w:t xml:space="preserve"> Equipements visant à une meilleure répartition et modulation des apports de fertilisants ;</w:t>
      </w:r>
    </w:p>
    <w:p w14:paraId="32C0A294" w14:textId="77777777" w:rsidR="00D94F38" w:rsidRPr="00D94F38" w:rsidRDefault="00D94F38" w:rsidP="00D94F38">
      <w:pPr>
        <w:numPr>
          <w:ilvl w:val="0"/>
          <w:numId w:val="2"/>
        </w:numPr>
        <w:spacing w:before="120" w:after="120"/>
        <w:jc w:val="both"/>
        <w:rPr>
          <w:rFonts w:ascii="Arial" w:eastAsia="Calibri" w:hAnsi="Arial"/>
          <w:szCs w:val="22"/>
          <w:lang w:eastAsia="fr-FR"/>
        </w:rPr>
      </w:pPr>
      <w:r w:rsidRPr="00D94F38">
        <w:rPr>
          <w:rFonts w:ascii="Arial" w:eastAsia="Calibri" w:hAnsi="Arial"/>
          <w:szCs w:val="22"/>
          <w:lang w:eastAsia="fr-FR"/>
        </w:rPr>
        <w:t>Matériels permettant une alternative à l’emploi d’herbicides ;</w:t>
      </w:r>
    </w:p>
    <w:p w14:paraId="2329DF22" w14:textId="77777777" w:rsidR="00D94F38" w:rsidRPr="00D94F38" w:rsidRDefault="00D94F38" w:rsidP="00D94F38">
      <w:pPr>
        <w:numPr>
          <w:ilvl w:val="0"/>
          <w:numId w:val="2"/>
        </w:numPr>
        <w:spacing w:before="120" w:after="120"/>
        <w:jc w:val="both"/>
        <w:rPr>
          <w:rFonts w:ascii="Arial" w:eastAsia="Calibri" w:hAnsi="Arial"/>
          <w:szCs w:val="22"/>
          <w:lang w:eastAsia="fr-FR"/>
        </w:rPr>
      </w:pPr>
      <w:r w:rsidRPr="00D94F38">
        <w:rPr>
          <w:rFonts w:ascii="Arial" w:eastAsia="Calibri" w:hAnsi="Arial"/>
          <w:szCs w:val="22"/>
          <w:lang w:eastAsia="fr-FR"/>
        </w:rPr>
        <w:t>Matériels de semis spécifiques permettant l’implantation de couverts dans des cultures en place ou de cultures intermédiaires (y compris des cultures pièges à nitrates) ;</w:t>
      </w:r>
    </w:p>
    <w:p w14:paraId="1861ED40" w14:textId="77777777" w:rsidR="00D94F38" w:rsidRPr="00D94F38" w:rsidRDefault="00D94F38" w:rsidP="00D94F38">
      <w:pPr>
        <w:numPr>
          <w:ilvl w:val="0"/>
          <w:numId w:val="2"/>
        </w:numPr>
        <w:spacing w:before="120" w:after="120"/>
        <w:jc w:val="both"/>
        <w:rPr>
          <w:rFonts w:ascii="Arial" w:eastAsia="Calibri" w:hAnsi="Arial"/>
          <w:szCs w:val="22"/>
          <w:lang w:eastAsia="fr-FR"/>
        </w:rPr>
      </w:pPr>
      <w:r w:rsidRPr="00D94F38">
        <w:rPr>
          <w:rFonts w:ascii="Arial" w:eastAsia="Calibri" w:hAnsi="Arial"/>
          <w:szCs w:val="22"/>
          <w:lang w:eastAsia="fr-FR"/>
        </w:rPr>
        <w:t>Equipements spécifiques des pulvérisateurs permettant de limiter les risques de pollution. La liste des matériels éligibles sera précisée dans les appels à projets (aides aux investissements permettant de réduire significativement la dérive et/ou la dose de pulvérisation de produits phytosanitaires ; ainsi que de certains matériels de substitution à l’usage de produits phytopharmaceutiques) ;</w:t>
      </w:r>
    </w:p>
    <w:p w14:paraId="7FD7782D" w14:textId="0D175D42" w:rsidR="00D94F38" w:rsidRPr="00D94F38" w:rsidRDefault="00D94F38" w:rsidP="00D94F38">
      <w:pPr>
        <w:numPr>
          <w:ilvl w:val="0"/>
          <w:numId w:val="2"/>
        </w:numPr>
        <w:spacing w:before="120" w:after="120"/>
        <w:jc w:val="both"/>
        <w:rPr>
          <w:rFonts w:ascii="Arial" w:eastAsia="Calibri" w:hAnsi="Arial"/>
          <w:szCs w:val="22"/>
          <w:lang w:eastAsia="fr-FR"/>
        </w:rPr>
      </w:pPr>
      <w:r w:rsidRPr="00D94F38">
        <w:rPr>
          <w:rFonts w:ascii="Arial" w:eastAsia="Calibri" w:hAnsi="Arial"/>
          <w:szCs w:val="22"/>
          <w:lang w:eastAsia="fr-FR"/>
        </w:rPr>
        <w:t>Outils d’aide à la décision et matériels de guidage</w:t>
      </w:r>
      <w:r w:rsidR="003E718C">
        <w:rPr>
          <w:rFonts w:ascii="Arial" w:eastAsia="Calibri" w:hAnsi="Arial"/>
          <w:szCs w:val="22"/>
          <w:lang w:eastAsia="fr-FR"/>
        </w:rPr>
        <w:t xml:space="preserve"> </w:t>
      </w:r>
      <w:r w:rsidR="003E718C" w:rsidRPr="003E718C">
        <w:rPr>
          <w:rFonts w:ascii="Arial" w:eastAsia="Calibri" w:hAnsi="Arial"/>
          <w:szCs w:val="22"/>
          <w:highlight w:val="yellow"/>
          <w:lang w:eastAsia="fr-FR"/>
        </w:rPr>
        <w:t>(dont les drones selon les conditions précisées dans les appels à projets</w:t>
      </w:r>
      <w:proofErr w:type="gramStart"/>
      <w:r w:rsidR="003E718C" w:rsidRPr="003E718C">
        <w:rPr>
          <w:rFonts w:ascii="Arial" w:eastAsia="Calibri" w:hAnsi="Arial"/>
          <w:szCs w:val="22"/>
          <w:highlight w:val="yellow"/>
          <w:lang w:eastAsia="fr-FR"/>
        </w:rPr>
        <w:t>) ;</w:t>
      </w:r>
      <w:r w:rsidRPr="003E718C">
        <w:rPr>
          <w:rFonts w:ascii="Arial" w:eastAsia="Calibri" w:hAnsi="Arial"/>
          <w:szCs w:val="22"/>
          <w:highlight w:val="yellow"/>
          <w:lang w:eastAsia="fr-FR"/>
        </w:rPr>
        <w:t>;</w:t>
      </w:r>
      <w:proofErr w:type="gramEnd"/>
    </w:p>
    <w:p w14:paraId="082A64F1" w14:textId="77777777" w:rsidR="00D94F38" w:rsidRPr="00D94F38" w:rsidRDefault="00D94F38" w:rsidP="00D94F38">
      <w:pPr>
        <w:numPr>
          <w:ilvl w:val="0"/>
          <w:numId w:val="2"/>
        </w:numPr>
        <w:spacing w:before="120" w:after="120"/>
        <w:jc w:val="both"/>
        <w:rPr>
          <w:rFonts w:ascii="Arial" w:eastAsia="Calibri" w:hAnsi="Arial"/>
          <w:szCs w:val="22"/>
          <w:lang w:eastAsia="fr-FR"/>
        </w:rPr>
      </w:pPr>
      <w:r w:rsidRPr="00D94F38">
        <w:rPr>
          <w:rFonts w:ascii="Arial" w:eastAsia="Calibri" w:hAnsi="Arial"/>
          <w:szCs w:val="22"/>
          <w:lang w:eastAsia="fr-FR"/>
        </w:rPr>
        <w:t>Lutte contre l’érosion : matériel permettant d’améliorer la structure du sol pour éviter l’érosion ;</w:t>
      </w:r>
    </w:p>
    <w:p w14:paraId="5D6F1823" w14:textId="77777777" w:rsidR="00D94F38" w:rsidRPr="00D94F38" w:rsidRDefault="00D94F38" w:rsidP="00D94F38">
      <w:pPr>
        <w:numPr>
          <w:ilvl w:val="0"/>
          <w:numId w:val="2"/>
        </w:numPr>
        <w:spacing w:before="120" w:after="120"/>
        <w:jc w:val="both"/>
        <w:rPr>
          <w:rFonts w:ascii="Arial" w:eastAsia="Calibri" w:hAnsi="Arial"/>
          <w:szCs w:val="22"/>
          <w:lang w:eastAsia="fr-FR"/>
        </w:rPr>
      </w:pPr>
      <w:r w:rsidRPr="00D94F38">
        <w:rPr>
          <w:rFonts w:ascii="Arial" w:eastAsia="Calibri" w:hAnsi="Arial"/>
          <w:szCs w:val="22"/>
          <w:lang w:eastAsia="fr-FR"/>
        </w:rPr>
        <w:t>Implantation de haies et matériels d’entretien de haies et d’arbres (</w:t>
      </w:r>
      <w:r w:rsidRPr="003E718C">
        <w:rPr>
          <w:rFonts w:ascii="Arial" w:eastAsia="Calibri" w:hAnsi="Arial"/>
          <w:strike/>
          <w:szCs w:val="22"/>
          <w:highlight w:val="yellow"/>
          <w:lang w:eastAsia="fr-FR"/>
        </w:rPr>
        <w:t>plantation avec des essences locales adaptées</w:t>
      </w:r>
      <w:r w:rsidRPr="00D94F38">
        <w:rPr>
          <w:rFonts w:ascii="Arial" w:eastAsia="Calibri" w:hAnsi="Arial"/>
          <w:szCs w:val="22"/>
          <w:lang w:eastAsia="fr-FR"/>
        </w:rPr>
        <w:t>, paillage, protection des plants, taille-haie adaptable sur tracteur…) ;</w:t>
      </w:r>
    </w:p>
    <w:p w14:paraId="09FDE576" w14:textId="77777777" w:rsidR="00D94F38" w:rsidRPr="00D94F38" w:rsidRDefault="00D94F38" w:rsidP="00D94F38">
      <w:pPr>
        <w:numPr>
          <w:ilvl w:val="0"/>
          <w:numId w:val="2"/>
        </w:numPr>
        <w:spacing w:before="120" w:after="120"/>
        <w:jc w:val="both"/>
        <w:rPr>
          <w:rFonts w:ascii="Arial" w:eastAsia="Calibri" w:hAnsi="Arial"/>
          <w:szCs w:val="22"/>
          <w:lang w:eastAsia="fr-FR"/>
        </w:rPr>
      </w:pPr>
      <w:r w:rsidRPr="00D94F38">
        <w:rPr>
          <w:rFonts w:ascii="Arial" w:eastAsia="Calibri" w:hAnsi="Arial"/>
          <w:szCs w:val="22"/>
          <w:lang w:eastAsia="fr-FR"/>
        </w:rPr>
        <w:t>Equipements en faveur du développement des protéines végétales ;</w:t>
      </w:r>
    </w:p>
    <w:p w14:paraId="6C58A52C" w14:textId="77777777" w:rsidR="00D94F38" w:rsidRPr="00D94F38" w:rsidRDefault="00D94F38" w:rsidP="00D94F38">
      <w:pPr>
        <w:numPr>
          <w:ilvl w:val="0"/>
          <w:numId w:val="2"/>
        </w:numPr>
        <w:spacing w:before="120" w:after="120"/>
        <w:jc w:val="both"/>
        <w:rPr>
          <w:rFonts w:ascii="Arial" w:eastAsia="Calibri" w:hAnsi="Arial"/>
          <w:szCs w:val="22"/>
          <w:lang w:eastAsia="fr-FR"/>
        </w:rPr>
      </w:pPr>
      <w:r w:rsidRPr="00D94F38">
        <w:rPr>
          <w:rFonts w:ascii="Arial" w:eastAsia="Calibri" w:hAnsi="Arial"/>
          <w:szCs w:val="22"/>
          <w:lang w:eastAsia="fr-FR"/>
        </w:rPr>
        <w:t>Aires de lavage des pulvérisateurs ;</w:t>
      </w:r>
    </w:p>
    <w:p w14:paraId="1FC589DD" w14:textId="77777777" w:rsidR="00D94F38" w:rsidRPr="00D94F38" w:rsidRDefault="00D94F38" w:rsidP="00D94F38">
      <w:pPr>
        <w:numPr>
          <w:ilvl w:val="0"/>
          <w:numId w:val="2"/>
        </w:numPr>
        <w:spacing w:before="120" w:after="120"/>
        <w:jc w:val="both"/>
        <w:rPr>
          <w:rFonts w:ascii="Arial" w:eastAsia="Calibri" w:hAnsi="Arial"/>
          <w:szCs w:val="22"/>
          <w:lang w:eastAsia="fr-FR"/>
        </w:rPr>
      </w:pPr>
      <w:r w:rsidRPr="00D94F38">
        <w:rPr>
          <w:rFonts w:ascii="Arial" w:eastAsia="Calibri" w:hAnsi="Arial"/>
          <w:szCs w:val="22"/>
          <w:lang w:eastAsia="fr-FR"/>
        </w:rPr>
        <w:t>Investissements immatériels dédiés au projet.</w:t>
      </w:r>
    </w:p>
    <w:p w14:paraId="7846A6F1" w14:textId="77777777" w:rsidR="00D94F38" w:rsidRPr="00D94F38" w:rsidRDefault="00D94F38" w:rsidP="00D94F38">
      <w:pPr>
        <w:spacing w:before="120" w:after="120"/>
        <w:jc w:val="both"/>
        <w:rPr>
          <w:rFonts w:ascii="Arial" w:eastAsia="Calibri" w:hAnsi="Arial"/>
          <w:szCs w:val="22"/>
          <w:lang w:eastAsia="fr-FR"/>
        </w:rPr>
      </w:pPr>
    </w:p>
    <w:p w14:paraId="497F6C94" w14:textId="77777777" w:rsidR="00D94F38" w:rsidRPr="00D94F38" w:rsidRDefault="00D94F38" w:rsidP="00D94F38">
      <w:pPr>
        <w:spacing w:before="120" w:after="120"/>
        <w:jc w:val="both"/>
        <w:rPr>
          <w:rFonts w:ascii="Arial" w:eastAsia="Calibri" w:hAnsi="Arial"/>
          <w:szCs w:val="22"/>
          <w:lang w:eastAsia="fr-FR"/>
        </w:rPr>
      </w:pPr>
      <w:r w:rsidRPr="00D94F38">
        <w:rPr>
          <w:rFonts w:ascii="Arial" w:eastAsia="Calibri" w:hAnsi="Arial"/>
          <w:szCs w:val="22"/>
          <w:lang w:eastAsia="fr-FR"/>
        </w:rPr>
        <w:t xml:space="preserve">Une mise à jour de l’éligibilité des matériels innovants pourra être réalisée après avis pris de l’INRAE et du ministère en charge de l’Agriculture et en concertation avec la Chambre régionale d’agriculture. </w:t>
      </w:r>
    </w:p>
    <w:p w14:paraId="38753B83" w14:textId="77777777" w:rsidR="00D94F38" w:rsidRPr="00D94F38" w:rsidRDefault="00D94F38" w:rsidP="00D94F38">
      <w:pPr>
        <w:spacing w:before="120" w:after="120"/>
        <w:jc w:val="both"/>
        <w:rPr>
          <w:rFonts w:ascii="Arial" w:eastAsia="Calibri" w:hAnsi="Arial"/>
          <w:szCs w:val="22"/>
          <w:lang w:eastAsia="fr-FR"/>
        </w:rPr>
      </w:pPr>
    </w:p>
    <w:p w14:paraId="0478F0F4" w14:textId="77777777" w:rsidR="00D94F38" w:rsidRPr="00D94F38" w:rsidRDefault="00D94F38" w:rsidP="00D94F38">
      <w:pPr>
        <w:keepNext/>
        <w:keepLines/>
        <w:spacing w:before="40" w:after="120"/>
        <w:jc w:val="both"/>
        <w:outlineLvl w:val="2"/>
        <w:rPr>
          <w:rFonts w:ascii="Arial" w:hAnsi="Arial"/>
          <w:color w:val="248146"/>
          <w:sz w:val="22"/>
          <w:szCs w:val="24"/>
          <w:u w:val="single"/>
          <w:lang w:eastAsia="fr-FR"/>
        </w:rPr>
      </w:pPr>
      <w:r w:rsidRPr="00D94F38">
        <w:rPr>
          <w:rFonts w:ascii="Arial" w:hAnsi="Arial"/>
          <w:color w:val="248146"/>
          <w:sz w:val="22"/>
          <w:szCs w:val="24"/>
          <w:u w:val="single"/>
          <w:lang w:eastAsia="fr-FR"/>
        </w:rPr>
        <w:t>Inéligibilités</w:t>
      </w:r>
    </w:p>
    <w:p w14:paraId="2EC06462" w14:textId="77777777" w:rsidR="00D94F38" w:rsidRPr="00D94F38" w:rsidRDefault="00D94F38" w:rsidP="00D94F38">
      <w:pPr>
        <w:spacing w:before="120" w:after="120"/>
        <w:jc w:val="both"/>
        <w:rPr>
          <w:rFonts w:ascii="Arial" w:eastAsia="Calibri" w:hAnsi="Arial"/>
          <w:szCs w:val="22"/>
          <w:lang w:eastAsia="fr-FR"/>
        </w:rPr>
      </w:pPr>
      <w:r w:rsidRPr="00D94F38">
        <w:rPr>
          <w:rFonts w:ascii="Arial" w:eastAsia="Calibri" w:hAnsi="Arial"/>
          <w:szCs w:val="22"/>
          <w:lang w:eastAsia="fr-FR"/>
        </w:rPr>
        <w:t xml:space="preserve">Les dépenses suivantes ne sont pas éligibles : </w:t>
      </w:r>
    </w:p>
    <w:p w14:paraId="25D7CFBB" w14:textId="77777777" w:rsidR="00D94F38" w:rsidRPr="00D94F38" w:rsidRDefault="00D94F38" w:rsidP="00D94F38">
      <w:pPr>
        <w:numPr>
          <w:ilvl w:val="0"/>
          <w:numId w:val="1"/>
        </w:numPr>
        <w:spacing w:before="120" w:after="120"/>
        <w:jc w:val="both"/>
        <w:rPr>
          <w:rFonts w:ascii="Arial" w:eastAsia="Calibri" w:hAnsi="Arial"/>
          <w:szCs w:val="22"/>
          <w:lang w:eastAsia="fr-FR"/>
        </w:rPr>
      </w:pPr>
      <w:proofErr w:type="gramStart"/>
      <w:r w:rsidRPr="00D94F38">
        <w:rPr>
          <w:rFonts w:ascii="Arial" w:eastAsia="Calibri" w:hAnsi="Arial"/>
          <w:szCs w:val="22"/>
          <w:lang w:eastAsia="fr-FR"/>
        </w:rPr>
        <w:t>les</w:t>
      </w:r>
      <w:proofErr w:type="gramEnd"/>
      <w:r w:rsidRPr="00D94F38">
        <w:rPr>
          <w:rFonts w:ascii="Arial" w:eastAsia="Calibri" w:hAnsi="Arial"/>
          <w:szCs w:val="22"/>
          <w:lang w:eastAsia="fr-FR"/>
        </w:rPr>
        <w:t xml:space="preserve"> serres ;</w:t>
      </w:r>
    </w:p>
    <w:p w14:paraId="63490163" w14:textId="6EB4A879" w:rsidR="00D94F38" w:rsidRPr="003E718C" w:rsidRDefault="00D94F38" w:rsidP="003E718C">
      <w:pPr>
        <w:pStyle w:val="Paragraphedeliste"/>
        <w:numPr>
          <w:ilvl w:val="0"/>
          <w:numId w:val="1"/>
        </w:numPr>
        <w:spacing w:before="120" w:after="120"/>
        <w:jc w:val="both"/>
        <w:rPr>
          <w:rFonts w:ascii="Arial" w:eastAsia="Calibri" w:hAnsi="Arial"/>
          <w:highlight w:val="yellow"/>
          <w:lang w:eastAsia="fr-FR"/>
        </w:rPr>
      </w:pPr>
      <w:r w:rsidRPr="003E718C">
        <w:rPr>
          <w:rFonts w:ascii="Arial" w:eastAsia="Calibri" w:hAnsi="Arial" w:cs="Times New Roman"/>
          <w:sz w:val="20"/>
          <w:highlight w:val="yellow"/>
          <w:lang w:eastAsia="fr-FR"/>
        </w:rPr>
        <w:t>Les réserves incendie</w:t>
      </w:r>
      <w:r w:rsidR="00B0402F" w:rsidRPr="003E718C">
        <w:rPr>
          <w:rFonts w:ascii="Arial" w:eastAsia="Calibri" w:hAnsi="Arial" w:cs="Times New Roman"/>
          <w:sz w:val="20"/>
          <w:highlight w:val="yellow"/>
          <w:lang w:eastAsia="fr-FR"/>
        </w:rPr>
        <w:t> ;</w:t>
      </w:r>
    </w:p>
    <w:p w14:paraId="02C7259C" w14:textId="77777777" w:rsidR="00D94F38" w:rsidRPr="00D94F38" w:rsidRDefault="00D94F38" w:rsidP="00D94F38">
      <w:pPr>
        <w:numPr>
          <w:ilvl w:val="0"/>
          <w:numId w:val="1"/>
        </w:numPr>
        <w:spacing w:before="120" w:after="120"/>
        <w:jc w:val="both"/>
        <w:rPr>
          <w:rFonts w:ascii="Arial" w:eastAsia="Calibri" w:hAnsi="Arial"/>
          <w:szCs w:val="22"/>
          <w:lang w:eastAsia="fr-FR"/>
        </w:rPr>
      </w:pPr>
      <w:proofErr w:type="gramStart"/>
      <w:r w:rsidRPr="00D94F38">
        <w:rPr>
          <w:rFonts w:ascii="Arial" w:eastAsia="Calibri" w:hAnsi="Arial"/>
          <w:szCs w:val="22"/>
          <w:lang w:eastAsia="fr-FR"/>
        </w:rPr>
        <w:t>les</w:t>
      </w:r>
      <w:proofErr w:type="gramEnd"/>
      <w:r w:rsidRPr="00D94F38">
        <w:rPr>
          <w:rFonts w:ascii="Arial" w:eastAsia="Calibri" w:hAnsi="Arial"/>
          <w:szCs w:val="22"/>
          <w:lang w:eastAsia="fr-FR"/>
        </w:rPr>
        <w:t xml:space="preserve"> matériels spécifiques à la culture en aquaponie ;</w:t>
      </w:r>
    </w:p>
    <w:p w14:paraId="2CFA81B4" w14:textId="77777777" w:rsidR="00D94F38" w:rsidRPr="00D94F38" w:rsidRDefault="00D94F38" w:rsidP="00D94F38">
      <w:pPr>
        <w:numPr>
          <w:ilvl w:val="0"/>
          <w:numId w:val="1"/>
        </w:numPr>
        <w:spacing w:before="120" w:after="120"/>
        <w:jc w:val="both"/>
        <w:rPr>
          <w:rFonts w:ascii="Arial" w:eastAsia="Calibri" w:hAnsi="Arial"/>
          <w:i/>
          <w:iCs/>
          <w:szCs w:val="22"/>
          <w:lang w:eastAsia="fr-FR"/>
        </w:rPr>
      </w:pPr>
      <w:proofErr w:type="gramStart"/>
      <w:r w:rsidRPr="00D94F38">
        <w:rPr>
          <w:rFonts w:ascii="Arial" w:eastAsia="Calibri" w:hAnsi="Arial"/>
          <w:szCs w:val="22"/>
          <w:lang w:eastAsia="fr-FR"/>
        </w:rPr>
        <w:t>les</w:t>
      </w:r>
      <w:proofErr w:type="gramEnd"/>
      <w:r w:rsidRPr="00D94F38">
        <w:rPr>
          <w:rFonts w:ascii="Arial" w:eastAsia="Calibri" w:hAnsi="Arial"/>
          <w:szCs w:val="22"/>
          <w:lang w:eastAsia="fr-FR"/>
        </w:rPr>
        <w:t xml:space="preserve"> matériels d’occasion ;</w:t>
      </w:r>
    </w:p>
    <w:p w14:paraId="214E9A6E" w14:textId="77777777" w:rsidR="00D94F38" w:rsidRPr="00D94F38" w:rsidRDefault="00D94F38" w:rsidP="00D94F38">
      <w:pPr>
        <w:numPr>
          <w:ilvl w:val="0"/>
          <w:numId w:val="1"/>
        </w:numPr>
        <w:spacing w:before="120" w:after="120"/>
        <w:jc w:val="both"/>
        <w:rPr>
          <w:rFonts w:ascii="Arial" w:eastAsia="Calibri" w:hAnsi="Arial"/>
          <w:szCs w:val="22"/>
          <w:lang w:eastAsia="fr-FR"/>
        </w:rPr>
      </w:pPr>
      <w:proofErr w:type="gramStart"/>
      <w:r w:rsidRPr="00D94F38">
        <w:rPr>
          <w:rFonts w:ascii="Arial" w:eastAsia="Calibri" w:hAnsi="Arial"/>
          <w:szCs w:val="22"/>
          <w:lang w:eastAsia="fr-FR"/>
        </w:rPr>
        <w:t>l’ensemble</w:t>
      </w:r>
      <w:proofErr w:type="gramEnd"/>
      <w:r w:rsidRPr="00D94F38">
        <w:rPr>
          <w:rFonts w:ascii="Arial" w:eastAsia="Calibri" w:hAnsi="Arial"/>
          <w:szCs w:val="22"/>
          <w:lang w:eastAsia="fr-FR"/>
        </w:rPr>
        <w:t xml:space="preserve"> des coûts rendus inéligibles par les règlements européens et notamment ceux énumérés à l’article 73 du règlement européen n°2021/2115 : </w:t>
      </w:r>
    </w:p>
    <w:p w14:paraId="5F8735BE" w14:textId="77777777" w:rsidR="00D94F38" w:rsidRPr="00D94F38" w:rsidRDefault="00D94F38" w:rsidP="00D94F38">
      <w:pPr>
        <w:numPr>
          <w:ilvl w:val="0"/>
          <w:numId w:val="8"/>
        </w:numPr>
        <w:spacing w:before="120" w:after="120"/>
        <w:jc w:val="both"/>
        <w:rPr>
          <w:rFonts w:ascii="Arial" w:eastAsia="Calibri" w:hAnsi="Arial"/>
          <w:szCs w:val="22"/>
          <w:lang w:eastAsia="fr-FR"/>
        </w:rPr>
      </w:pPr>
      <w:proofErr w:type="gramStart"/>
      <w:r w:rsidRPr="00D94F38">
        <w:rPr>
          <w:rFonts w:ascii="Arial" w:eastAsia="Calibri" w:hAnsi="Arial"/>
          <w:szCs w:val="22"/>
          <w:lang w:eastAsia="fr-FR"/>
        </w:rPr>
        <w:t>l’acquisition</w:t>
      </w:r>
      <w:proofErr w:type="gramEnd"/>
      <w:r w:rsidRPr="00D94F38">
        <w:rPr>
          <w:rFonts w:ascii="Arial" w:eastAsia="Calibri" w:hAnsi="Arial"/>
          <w:szCs w:val="22"/>
          <w:lang w:eastAsia="fr-FR"/>
        </w:rPr>
        <w:t xml:space="preserve"> de droits de production agricole ;</w:t>
      </w:r>
    </w:p>
    <w:p w14:paraId="6125944F" w14:textId="77777777" w:rsidR="00D94F38" w:rsidRPr="00D94F38" w:rsidRDefault="00D94F38" w:rsidP="00D94F38">
      <w:pPr>
        <w:numPr>
          <w:ilvl w:val="0"/>
          <w:numId w:val="8"/>
        </w:numPr>
        <w:spacing w:before="120" w:after="120"/>
        <w:jc w:val="both"/>
        <w:rPr>
          <w:rFonts w:ascii="Arial" w:eastAsia="Calibri" w:hAnsi="Arial"/>
          <w:szCs w:val="22"/>
          <w:lang w:eastAsia="fr-FR"/>
        </w:rPr>
      </w:pPr>
      <w:proofErr w:type="gramStart"/>
      <w:r w:rsidRPr="00D94F38">
        <w:rPr>
          <w:rFonts w:ascii="Arial" w:eastAsia="Calibri" w:hAnsi="Arial"/>
          <w:szCs w:val="22"/>
          <w:lang w:eastAsia="fr-FR"/>
        </w:rPr>
        <w:t>l’acquisition</w:t>
      </w:r>
      <w:proofErr w:type="gramEnd"/>
      <w:r w:rsidRPr="00D94F38">
        <w:rPr>
          <w:rFonts w:ascii="Arial" w:eastAsia="Calibri" w:hAnsi="Arial"/>
          <w:szCs w:val="22"/>
          <w:lang w:eastAsia="fr-FR"/>
        </w:rPr>
        <w:t xml:space="preserve"> de droits au paiement ;</w:t>
      </w:r>
    </w:p>
    <w:p w14:paraId="79B7962E" w14:textId="77777777" w:rsidR="00D94F38" w:rsidRPr="00D94F38" w:rsidRDefault="00D94F38" w:rsidP="00D94F38">
      <w:pPr>
        <w:numPr>
          <w:ilvl w:val="0"/>
          <w:numId w:val="8"/>
        </w:numPr>
        <w:spacing w:before="120" w:after="120"/>
        <w:jc w:val="both"/>
        <w:rPr>
          <w:rFonts w:ascii="Arial" w:eastAsia="Calibri" w:hAnsi="Arial"/>
          <w:szCs w:val="22"/>
          <w:lang w:eastAsia="fr-FR"/>
        </w:rPr>
      </w:pPr>
      <w:r w:rsidRPr="00D94F38">
        <w:rPr>
          <w:rFonts w:ascii="Arial" w:eastAsia="Calibri" w:hAnsi="Arial"/>
          <w:szCs w:val="22"/>
          <w:lang w:eastAsia="fr-FR"/>
        </w:rPr>
        <w:t>l’achat de terrain pour un montant supérieur à 10 % des dépenses totales éligibles de l’opération concernée, à l’exception de l’achat de terrain aux fins de la protection de l’environnement et de la préservation des sols riches en carbone, ou de l’achat de terrain par de jeunes agriculteurs au moyen d’instruments financiers; dans le cas d’instruments financiers, ce plafond s’applique aux dépenses publiques éligibles versées au bénéficiaire final ou, dans le cas de garanties, au montant du prêt sous-jacent;</w:t>
      </w:r>
    </w:p>
    <w:p w14:paraId="130949BE" w14:textId="77777777" w:rsidR="00D94F38" w:rsidRPr="00D94F38" w:rsidRDefault="00D94F38" w:rsidP="00D94F38">
      <w:pPr>
        <w:numPr>
          <w:ilvl w:val="0"/>
          <w:numId w:val="8"/>
        </w:numPr>
        <w:spacing w:before="120" w:after="120"/>
        <w:jc w:val="both"/>
        <w:rPr>
          <w:rFonts w:ascii="Arial" w:eastAsia="Calibri" w:hAnsi="Arial"/>
          <w:szCs w:val="22"/>
          <w:lang w:eastAsia="fr-FR"/>
        </w:rPr>
      </w:pPr>
      <w:proofErr w:type="gramStart"/>
      <w:r w:rsidRPr="00D94F38">
        <w:rPr>
          <w:rFonts w:ascii="Arial" w:eastAsia="Calibri" w:hAnsi="Arial"/>
          <w:szCs w:val="22"/>
          <w:lang w:eastAsia="fr-FR"/>
        </w:rPr>
        <w:t>l’acquisition</w:t>
      </w:r>
      <w:proofErr w:type="gramEnd"/>
      <w:r w:rsidRPr="00D94F38">
        <w:rPr>
          <w:rFonts w:ascii="Arial" w:eastAsia="Calibri" w:hAnsi="Arial"/>
          <w:szCs w:val="22"/>
          <w:lang w:eastAsia="fr-FR"/>
        </w:rPr>
        <w:t xml:space="preserve"> d’animaux et l’acquisition de plantes annuelles ainsi que la plantation de ces dernières, à des fins autres que :</w:t>
      </w:r>
    </w:p>
    <w:p w14:paraId="665EA835" w14:textId="77777777" w:rsidR="00D94F38" w:rsidRPr="00D94F38" w:rsidRDefault="00D94F38" w:rsidP="00D94F38">
      <w:pPr>
        <w:numPr>
          <w:ilvl w:val="0"/>
          <w:numId w:val="9"/>
        </w:numPr>
        <w:spacing w:before="120" w:after="120"/>
        <w:jc w:val="both"/>
        <w:rPr>
          <w:rFonts w:ascii="Arial" w:eastAsia="Calibri" w:hAnsi="Arial"/>
          <w:szCs w:val="22"/>
          <w:lang w:eastAsia="fr-FR"/>
        </w:rPr>
      </w:pPr>
      <w:proofErr w:type="gramStart"/>
      <w:r w:rsidRPr="00D94F38">
        <w:rPr>
          <w:rFonts w:ascii="Arial" w:eastAsia="Calibri" w:hAnsi="Arial"/>
          <w:szCs w:val="22"/>
          <w:lang w:eastAsia="fr-FR"/>
        </w:rPr>
        <w:t>la</w:t>
      </w:r>
      <w:proofErr w:type="gramEnd"/>
      <w:r w:rsidRPr="00D94F38">
        <w:rPr>
          <w:rFonts w:ascii="Arial" w:eastAsia="Calibri" w:hAnsi="Arial"/>
          <w:szCs w:val="22"/>
          <w:lang w:eastAsia="fr-FR"/>
        </w:rPr>
        <w:t xml:space="preserve"> reconstitution du potentiel agricole ou forestier à la suite de catastrophes naturelles, de phénomènes climatiques défavorables ou d’événements catastrophiques ;</w:t>
      </w:r>
    </w:p>
    <w:p w14:paraId="5867DD35" w14:textId="77777777" w:rsidR="00D94F38" w:rsidRPr="00D94F38" w:rsidRDefault="00D94F38" w:rsidP="00D94F38">
      <w:pPr>
        <w:numPr>
          <w:ilvl w:val="0"/>
          <w:numId w:val="9"/>
        </w:numPr>
        <w:spacing w:before="120" w:after="120"/>
        <w:jc w:val="both"/>
        <w:rPr>
          <w:rFonts w:ascii="Arial" w:eastAsia="Calibri" w:hAnsi="Arial"/>
          <w:szCs w:val="22"/>
          <w:lang w:eastAsia="fr-FR"/>
        </w:rPr>
      </w:pPr>
      <w:proofErr w:type="gramStart"/>
      <w:r w:rsidRPr="00D94F38">
        <w:rPr>
          <w:rFonts w:ascii="Arial" w:eastAsia="Calibri" w:hAnsi="Arial"/>
          <w:szCs w:val="22"/>
          <w:lang w:eastAsia="fr-FR"/>
        </w:rPr>
        <w:t>la</w:t>
      </w:r>
      <w:proofErr w:type="gramEnd"/>
      <w:r w:rsidRPr="00D94F38">
        <w:rPr>
          <w:rFonts w:ascii="Arial" w:eastAsia="Calibri" w:hAnsi="Arial"/>
          <w:szCs w:val="22"/>
          <w:lang w:eastAsia="fr-FR"/>
        </w:rPr>
        <w:t xml:space="preserve"> protection des animaux d’élevage contre les grands prédateurs ou l’utilisation dans la sylviculture en lieu et place des machines ;</w:t>
      </w:r>
    </w:p>
    <w:p w14:paraId="239E1FEF" w14:textId="77777777" w:rsidR="00D94F38" w:rsidRPr="00D94F38" w:rsidRDefault="00D94F38" w:rsidP="00D94F38">
      <w:pPr>
        <w:numPr>
          <w:ilvl w:val="0"/>
          <w:numId w:val="9"/>
        </w:numPr>
        <w:spacing w:before="120" w:after="120"/>
        <w:jc w:val="both"/>
        <w:rPr>
          <w:rFonts w:ascii="Arial" w:eastAsia="Calibri" w:hAnsi="Arial"/>
          <w:szCs w:val="22"/>
          <w:lang w:eastAsia="fr-FR"/>
        </w:rPr>
      </w:pPr>
      <w:proofErr w:type="gramStart"/>
      <w:r w:rsidRPr="00D94F38">
        <w:rPr>
          <w:rFonts w:ascii="Arial" w:eastAsia="Calibri" w:hAnsi="Arial"/>
          <w:szCs w:val="22"/>
          <w:lang w:eastAsia="fr-FR"/>
        </w:rPr>
        <w:t>la</w:t>
      </w:r>
      <w:proofErr w:type="gramEnd"/>
      <w:r w:rsidRPr="00D94F38">
        <w:rPr>
          <w:rFonts w:ascii="Arial" w:eastAsia="Calibri" w:hAnsi="Arial"/>
          <w:szCs w:val="22"/>
          <w:lang w:eastAsia="fr-FR"/>
        </w:rPr>
        <w:t xml:space="preserve"> reproduction des races menacées au sens de l’article 2, point 24), du règlement (UE) 2016/1012 du Parlement européen et du Conseil au titre des engagements visés à l’article 70 ; ou</w:t>
      </w:r>
    </w:p>
    <w:p w14:paraId="043BD9F6" w14:textId="77777777" w:rsidR="00D94F38" w:rsidRPr="00D94F38" w:rsidRDefault="00D94F38" w:rsidP="00D94F38">
      <w:pPr>
        <w:numPr>
          <w:ilvl w:val="0"/>
          <w:numId w:val="9"/>
        </w:numPr>
        <w:spacing w:before="120" w:after="120"/>
        <w:jc w:val="both"/>
        <w:rPr>
          <w:rFonts w:ascii="Arial" w:eastAsia="Calibri" w:hAnsi="Arial"/>
          <w:szCs w:val="22"/>
          <w:lang w:eastAsia="fr-FR"/>
        </w:rPr>
      </w:pPr>
      <w:proofErr w:type="gramStart"/>
      <w:r w:rsidRPr="00D94F38">
        <w:rPr>
          <w:rFonts w:ascii="Arial" w:eastAsia="Calibri" w:hAnsi="Arial"/>
          <w:szCs w:val="22"/>
          <w:lang w:eastAsia="fr-FR"/>
        </w:rPr>
        <w:t>la</w:t>
      </w:r>
      <w:proofErr w:type="gramEnd"/>
      <w:r w:rsidRPr="00D94F38">
        <w:rPr>
          <w:rFonts w:ascii="Arial" w:eastAsia="Calibri" w:hAnsi="Arial"/>
          <w:szCs w:val="22"/>
          <w:lang w:eastAsia="fr-FR"/>
        </w:rPr>
        <w:t xml:space="preserve"> préservation des variétés végétales menacées d’érosion génétique au titre des engagements visés à l’article 70 ;</w:t>
      </w:r>
    </w:p>
    <w:p w14:paraId="07256672" w14:textId="77777777" w:rsidR="00D94F38" w:rsidRPr="00D94F38" w:rsidRDefault="00D94F38" w:rsidP="00D94F38">
      <w:pPr>
        <w:numPr>
          <w:ilvl w:val="0"/>
          <w:numId w:val="8"/>
        </w:numPr>
        <w:spacing w:before="120" w:after="120"/>
        <w:jc w:val="both"/>
        <w:rPr>
          <w:rFonts w:ascii="Arial" w:eastAsia="Calibri" w:hAnsi="Arial"/>
          <w:szCs w:val="22"/>
          <w:lang w:eastAsia="fr-FR"/>
        </w:rPr>
      </w:pPr>
      <w:proofErr w:type="gramStart"/>
      <w:r w:rsidRPr="00D94F38">
        <w:rPr>
          <w:rFonts w:ascii="Arial" w:eastAsia="Calibri" w:hAnsi="Arial"/>
          <w:szCs w:val="22"/>
          <w:lang w:eastAsia="fr-FR"/>
        </w:rPr>
        <w:t>les</w:t>
      </w:r>
      <w:proofErr w:type="gramEnd"/>
      <w:r w:rsidRPr="00D94F38">
        <w:rPr>
          <w:rFonts w:ascii="Arial" w:eastAsia="Calibri" w:hAnsi="Arial"/>
          <w:szCs w:val="22"/>
          <w:lang w:eastAsia="fr-FR"/>
        </w:rPr>
        <w:t xml:space="preserve"> intérêts débiteurs, sauf en ce qui concerne des subventions accordées sous la forme de bonifications d’intérêts ou de contributions aux primes de garantie ;</w:t>
      </w:r>
    </w:p>
    <w:p w14:paraId="40D7E01B" w14:textId="77777777" w:rsidR="00D94F38" w:rsidRPr="00D94F38" w:rsidRDefault="00D94F38" w:rsidP="00D94F38">
      <w:pPr>
        <w:numPr>
          <w:ilvl w:val="0"/>
          <w:numId w:val="8"/>
        </w:numPr>
        <w:spacing w:before="120" w:after="120"/>
        <w:jc w:val="both"/>
        <w:rPr>
          <w:rFonts w:ascii="Arial" w:eastAsia="Calibri" w:hAnsi="Arial"/>
          <w:szCs w:val="22"/>
          <w:lang w:eastAsia="fr-FR"/>
        </w:rPr>
      </w:pPr>
      <w:r w:rsidRPr="00D94F38">
        <w:rPr>
          <w:rFonts w:ascii="Arial" w:eastAsia="Calibri" w:hAnsi="Arial"/>
          <w:szCs w:val="22"/>
          <w:lang w:eastAsia="fr-FR"/>
        </w:rPr>
        <w:t>des investissements dans des infrastructures à grande échelle, telles qu’elles sont déterminées par les États membres dans leurs plans stratégiques relevant de la PAC, ne relevant pas des stratégies de développement local mené par les acteurs locaux définies à l’article 32 du règlement (UE) 2021/1060, à l’exception du haut débit, des mesures de prévention des inondations ou de protection des côtes visant à réduire les conséquences de catastrophes naturelles, de phénomènes climatiques défavorables ou d’événements catastrophiques susceptibles de se produire ;</w:t>
      </w:r>
    </w:p>
    <w:p w14:paraId="34BD4A98" w14:textId="77777777" w:rsidR="00D94F38" w:rsidRPr="00D94F38" w:rsidRDefault="00D94F38" w:rsidP="00D94F38">
      <w:pPr>
        <w:numPr>
          <w:ilvl w:val="0"/>
          <w:numId w:val="8"/>
        </w:numPr>
        <w:spacing w:before="120" w:after="120"/>
        <w:jc w:val="both"/>
        <w:rPr>
          <w:rFonts w:ascii="Arial" w:eastAsia="Calibri" w:hAnsi="Arial"/>
          <w:szCs w:val="22"/>
          <w:lang w:eastAsia="fr-FR"/>
        </w:rPr>
      </w:pPr>
      <w:proofErr w:type="gramStart"/>
      <w:r w:rsidRPr="00D94F38">
        <w:rPr>
          <w:rFonts w:ascii="Arial" w:eastAsia="Calibri" w:hAnsi="Arial"/>
          <w:szCs w:val="22"/>
          <w:lang w:eastAsia="fr-FR"/>
        </w:rPr>
        <w:t>les</w:t>
      </w:r>
      <w:proofErr w:type="gramEnd"/>
      <w:r w:rsidRPr="00D94F38">
        <w:rPr>
          <w:rFonts w:ascii="Arial" w:eastAsia="Calibri" w:hAnsi="Arial"/>
          <w:szCs w:val="22"/>
          <w:lang w:eastAsia="fr-FR"/>
        </w:rPr>
        <w:t xml:space="preserve"> investissements dans le boisement non compatibles avec des objectifs en matière d’environnement et de climat conformes aux principes de gestion durable des forêts tels qu’ils sont définis dans les lignes directrices paneuropéennes pour le boisement et le reboisement.</w:t>
      </w:r>
    </w:p>
    <w:p w14:paraId="5CE37A71" w14:textId="77777777" w:rsidR="00D94F38" w:rsidRPr="00D94F38" w:rsidRDefault="00D94F38" w:rsidP="00D94F38">
      <w:pPr>
        <w:spacing w:before="120" w:after="120"/>
        <w:jc w:val="both"/>
        <w:rPr>
          <w:rFonts w:ascii="Arial" w:eastAsia="Calibri" w:hAnsi="Arial"/>
          <w:szCs w:val="22"/>
          <w:lang w:eastAsia="fr-FR"/>
        </w:rPr>
      </w:pPr>
    </w:p>
    <w:p w14:paraId="1DDD16FF" w14:textId="77777777" w:rsidR="00D94F38" w:rsidRPr="00D94F38" w:rsidRDefault="00D94F38" w:rsidP="00D94F38">
      <w:pPr>
        <w:keepNext/>
        <w:keepLines/>
        <w:spacing w:before="40" w:after="120"/>
        <w:jc w:val="both"/>
        <w:outlineLvl w:val="2"/>
        <w:rPr>
          <w:rFonts w:ascii="Arial" w:hAnsi="Arial"/>
          <w:color w:val="248146"/>
          <w:sz w:val="22"/>
          <w:szCs w:val="24"/>
          <w:u w:val="single"/>
          <w:lang w:eastAsia="fr-FR"/>
        </w:rPr>
      </w:pPr>
      <w:r w:rsidRPr="00D94F38">
        <w:rPr>
          <w:rFonts w:ascii="Arial" w:hAnsi="Arial"/>
          <w:color w:val="248146"/>
          <w:sz w:val="22"/>
          <w:szCs w:val="24"/>
          <w:u w:val="single"/>
          <w:lang w:eastAsia="fr-FR"/>
        </w:rPr>
        <w:t>Conditions d’éligibilité</w:t>
      </w:r>
    </w:p>
    <w:p w14:paraId="7B448037" w14:textId="77777777" w:rsidR="003E718C" w:rsidRPr="009A557D" w:rsidRDefault="003E718C" w:rsidP="003E718C">
      <w:pPr>
        <w:spacing w:before="120" w:after="120"/>
        <w:jc w:val="both"/>
        <w:rPr>
          <w:rFonts w:ascii="Arial" w:eastAsia="Calibri" w:hAnsi="Arial"/>
          <w:szCs w:val="22"/>
          <w:lang w:eastAsia="fr-FR"/>
        </w:rPr>
      </w:pPr>
      <w:r w:rsidRPr="009A557D">
        <w:rPr>
          <w:rFonts w:ascii="Arial" w:eastAsia="Calibri" w:hAnsi="Arial"/>
          <w:szCs w:val="22"/>
          <w:u w:val="single"/>
          <w:lang w:eastAsia="fr-FR"/>
        </w:rPr>
        <w:t>Projets stratégiques</w:t>
      </w:r>
      <w:r w:rsidRPr="009A557D">
        <w:rPr>
          <w:rFonts w:ascii="Arial" w:eastAsia="Calibri" w:hAnsi="Arial"/>
          <w:szCs w:val="22"/>
          <w:lang w:eastAsia="fr-FR"/>
        </w:rPr>
        <w:t> </w:t>
      </w:r>
      <w:r w:rsidRPr="00C747B6">
        <w:rPr>
          <w:rFonts w:ascii="Arial" w:eastAsia="Calibri" w:hAnsi="Arial"/>
          <w:szCs w:val="22"/>
          <w:lang w:eastAsia="fr-FR"/>
        </w:rPr>
        <w:t xml:space="preserve">: sont considérés comme des projets stratégiques les projets pour lesquels une étude ou un diagnostic </w:t>
      </w:r>
      <w:r w:rsidRPr="000116ED">
        <w:rPr>
          <w:rFonts w:ascii="Arial" w:eastAsia="Calibri" w:hAnsi="Arial"/>
          <w:strike/>
          <w:szCs w:val="22"/>
          <w:highlight w:val="yellow"/>
          <w:lang w:eastAsia="fr-FR"/>
        </w:rPr>
        <w:t>global</w:t>
      </w:r>
      <w:r w:rsidRPr="000116ED">
        <w:rPr>
          <w:rFonts w:ascii="Arial" w:eastAsia="Calibri" w:hAnsi="Arial"/>
          <w:szCs w:val="22"/>
          <w:highlight w:val="yellow"/>
          <w:lang w:eastAsia="fr-FR"/>
        </w:rPr>
        <w:t xml:space="preserve"> stratégique</w:t>
      </w:r>
      <w:r w:rsidRPr="00C747B6">
        <w:rPr>
          <w:rFonts w:ascii="Arial" w:eastAsia="Calibri" w:hAnsi="Arial"/>
          <w:szCs w:val="22"/>
          <w:lang w:eastAsia="fr-FR"/>
        </w:rPr>
        <w:t xml:space="preserve"> de l’exploitation a été réalisé </w:t>
      </w:r>
      <w:r w:rsidRPr="000116ED">
        <w:rPr>
          <w:rFonts w:ascii="Arial" w:eastAsia="Calibri" w:hAnsi="Arial"/>
          <w:szCs w:val="22"/>
          <w:highlight w:val="yellow"/>
          <w:lang w:eastAsia="fr-FR"/>
        </w:rPr>
        <w:t xml:space="preserve">avant </w:t>
      </w:r>
      <w:r w:rsidRPr="000116ED">
        <w:rPr>
          <w:rFonts w:ascii="Arial" w:eastAsia="Arial" w:hAnsi="Arial" w:cs="Arial"/>
          <w:szCs w:val="22"/>
          <w:highlight w:val="yellow"/>
        </w:rPr>
        <w:t>le dépôt de la demande d’aide</w:t>
      </w:r>
      <w:r>
        <w:rPr>
          <w:rFonts w:ascii="Arial" w:eastAsia="Arial" w:hAnsi="Arial" w:cs="Arial"/>
          <w:szCs w:val="22"/>
          <w:highlight w:val="yellow"/>
        </w:rPr>
        <w:t>,</w:t>
      </w:r>
      <w:r w:rsidRPr="000116ED">
        <w:rPr>
          <w:rFonts w:ascii="Arial" w:eastAsia="Arial" w:hAnsi="Arial" w:cs="Arial"/>
          <w:szCs w:val="22"/>
          <w:highlight w:val="yellow"/>
        </w:rPr>
        <w:t xml:space="preserve"> ou</w:t>
      </w:r>
      <w:r>
        <w:rPr>
          <w:rFonts w:ascii="Arial" w:eastAsia="Arial" w:hAnsi="Arial" w:cs="Arial"/>
          <w:szCs w:val="22"/>
          <w:highlight w:val="yellow"/>
        </w:rPr>
        <w:t xml:space="preserve"> </w:t>
      </w:r>
      <w:r w:rsidRPr="000116ED">
        <w:rPr>
          <w:rFonts w:ascii="Arial" w:eastAsia="Calibri" w:hAnsi="Arial"/>
          <w:szCs w:val="22"/>
          <w:highlight w:val="yellow"/>
          <w:lang w:eastAsia="fr-FR"/>
        </w:rPr>
        <w:t xml:space="preserve">avant </w:t>
      </w:r>
      <w:r w:rsidRPr="00C747B6">
        <w:rPr>
          <w:rFonts w:ascii="Arial" w:eastAsia="Calibri" w:hAnsi="Arial"/>
          <w:szCs w:val="22"/>
          <w:lang w:eastAsia="fr-FR"/>
        </w:rPr>
        <w:t xml:space="preserve">la mise en place du projet </w:t>
      </w:r>
      <w:r w:rsidRPr="000116ED">
        <w:rPr>
          <w:rFonts w:ascii="Arial" w:eastAsia="Calibri" w:hAnsi="Arial"/>
          <w:szCs w:val="22"/>
          <w:highlight w:val="yellow"/>
          <w:lang w:eastAsia="fr-FR"/>
        </w:rPr>
        <w:t xml:space="preserve">d’investissements si ce dernier est antérieur au dépôt de la </w:t>
      </w:r>
      <w:r w:rsidRPr="000116ED">
        <w:rPr>
          <w:rFonts w:ascii="Arial" w:eastAsia="Calibri" w:hAnsi="Arial"/>
          <w:szCs w:val="22"/>
          <w:highlight w:val="yellow"/>
          <w:lang w:eastAsia="fr-FR"/>
        </w:rPr>
        <w:lastRenderedPageBreak/>
        <w:t xml:space="preserve">demande d’aide </w:t>
      </w:r>
      <w:r w:rsidRPr="000116ED">
        <w:rPr>
          <w:rFonts w:ascii="Arial" w:eastAsia="Calibri" w:hAnsi="Arial"/>
          <w:strike/>
          <w:szCs w:val="22"/>
          <w:highlight w:val="yellow"/>
          <w:lang w:eastAsia="fr-FR"/>
        </w:rPr>
        <w:t>antérieur</w:t>
      </w:r>
      <w:r w:rsidRPr="00C747B6">
        <w:rPr>
          <w:rFonts w:ascii="Arial" w:eastAsia="Calibri" w:hAnsi="Arial"/>
          <w:szCs w:val="22"/>
          <w:lang w:eastAsia="fr-FR"/>
        </w:rPr>
        <w:t xml:space="preserve">. Ces études ou diagnostics </w:t>
      </w:r>
      <w:r w:rsidRPr="000116ED">
        <w:rPr>
          <w:rFonts w:ascii="Arial" w:eastAsia="Calibri" w:hAnsi="Arial"/>
          <w:strike/>
          <w:szCs w:val="22"/>
          <w:highlight w:val="yellow"/>
          <w:lang w:eastAsia="fr-FR"/>
        </w:rPr>
        <w:t>globaux</w:t>
      </w:r>
      <w:r w:rsidRPr="000116ED">
        <w:rPr>
          <w:rFonts w:ascii="Arial" w:eastAsia="Calibri" w:hAnsi="Arial"/>
          <w:szCs w:val="22"/>
          <w:highlight w:val="yellow"/>
          <w:lang w:eastAsia="fr-FR"/>
        </w:rPr>
        <w:t xml:space="preserve"> stratégiques</w:t>
      </w:r>
      <w:r w:rsidRPr="00C747B6">
        <w:rPr>
          <w:rFonts w:ascii="Arial" w:eastAsia="Calibri" w:hAnsi="Arial"/>
          <w:szCs w:val="22"/>
          <w:lang w:eastAsia="fr-FR"/>
        </w:rPr>
        <w:t xml:space="preserve"> doivent prévoir la réalisation</w:t>
      </w:r>
      <w:r>
        <w:rPr>
          <w:rFonts w:ascii="Arial" w:eastAsia="Calibri" w:hAnsi="Arial"/>
          <w:szCs w:val="22"/>
          <w:lang w:eastAsia="fr-FR"/>
        </w:rPr>
        <w:t xml:space="preserve"> </w:t>
      </w:r>
      <w:r w:rsidRPr="000116ED">
        <w:rPr>
          <w:rFonts w:ascii="Arial" w:eastAsia="Calibri" w:hAnsi="Arial"/>
          <w:szCs w:val="22"/>
          <w:highlight w:val="yellow"/>
          <w:lang w:eastAsia="fr-FR"/>
        </w:rPr>
        <w:t xml:space="preserve">d’au moins un </w:t>
      </w:r>
      <w:r w:rsidRPr="00646DCF">
        <w:rPr>
          <w:rFonts w:ascii="Arial" w:eastAsia="Calibri" w:hAnsi="Arial"/>
          <w:szCs w:val="22"/>
          <w:lang w:eastAsia="fr-FR"/>
        </w:rPr>
        <w:t>des</w:t>
      </w:r>
      <w:r w:rsidRPr="00C747B6">
        <w:rPr>
          <w:rFonts w:ascii="Arial" w:eastAsia="Calibri" w:hAnsi="Arial"/>
          <w:szCs w:val="22"/>
          <w:lang w:eastAsia="fr-FR"/>
        </w:rPr>
        <w:t xml:space="preserve"> investissements (plan d’actions) faisant l’objet de la demande d’aide</w:t>
      </w:r>
      <w:r w:rsidRPr="000116ED">
        <w:rPr>
          <w:rFonts w:ascii="Arial" w:eastAsia="Calibri" w:hAnsi="Arial"/>
          <w:szCs w:val="22"/>
          <w:highlight w:val="yellow"/>
          <w:lang w:eastAsia="fr-FR"/>
        </w:rPr>
        <w:t>, sauf pour les CUMA</w:t>
      </w:r>
      <w:r w:rsidRPr="00C747B6">
        <w:rPr>
          <w:rFonts w:ascii="Arial" w:eastAsia="Calibri" w:hAnsi="Arial"/>
          <w:szCs w:val="22"/>
          <w:lang w:eastAsia="fr-FR"/>
        </w:rPr>
        <w:t xml:space="preserve">. Ces études ou diagnostics pourront être financés par le Conseil régional dans le cadre de sa politique d’audits et de conseils aux exploitations. Le plan d’entreprise des JA </w:t>
      </w:r>
      <w:r w:rsidRPr="000116ED">
        <w:rPr>
          <w:rFonts w:ascii="Arial" w:eastAsia="Calibri" w:hAnsi="Arial"/>
          <w:szCs w:val="22"/>
          <w:highlight w:val="yellow"/>
          <w:lang w:eastAsia="fr-FR"/>
        </w:rPr>
        <w:t>qui prévoit la réalisation d’au moins un des investissements</w:t>
      </w:r>
      <w:r w:rsidRPr="00C747B6">
        <w:rPr>
          <w:rFonts w:ascii="Arial" w:eastAsia="Calibri" w:hAnsi="Arial"/>
          <w:szCs w:val="22"/>
          <w:lang w:eastAsia="fr-FR"/>
        </w:rPr>
        <w:t xml:space="preserve"> </w:t>
      </w:r>
      <w:r w:rsidRPr="000116ED">
        <w:rPr>
          <w:rFonts w:ascii="Arial" w:eastAsia="Calibri" w:hAnsi="Arial"/>
          <w:strike/>
          <w:szCs w:val="22"/>
          <w:highlight w:val="yellow"/>
          <w:lang w:eastAsia="fr-FR"/>
        </w:rPr>
        <w:t>qui prévoit les investissements faisant l’objet de la demande d’aide</w:t>
      </w:r>
      <w:r w:rsidRPr="00C747B6">
        <w:rPr>
          <w:rFonts w:ascii="Arial" w:eastAsia="Calibri" w:hAnsi="Arial"/>
          <w:szCs w:val="22"/>
          <w:lang w:eastAsia="fr-FR"/>
        </w:rPr>
        <w:t xml:space="preserve"> est considéré comme un projet stratégique.</w:t>
      </w:r>
      <w:r w:rsidRPr="009A557D">
        <w:rPr>
          <w:rFonts w:ascii="Arial" w:eastAsia="Calibri" w:hAnsi="Arial"/>
          <w:szCs w:val="22"/>
          <w:lang w:eastAsia="fr-FR"/>
        </w:rPr>
        <w:t xml:space="preserve"> </w:t>
      </w:r>
    </w:p>
    <w:p w14:paraId="0DF7C6CE" w14:textId="77777777" w:rsidR="003E718C" w:rsidRPr="00646DCF" w:rsidRDefault="003E718C" w:rsidP="003E718C">
      <w:pPr>
        <w:spacing w:before="120" w:after="120"/>
        <w:jc w:val="both"/>
        <w:rPr>
          <w:rFonts w:ascii="Arial" w:eastAsia="Calibri" w:hAnsi="Arial"/>
          <w:strike/>
          <w:szCs w:val="22"/>
          <w:highlight w:val="yellow"/>
          <w:lang w:eastAsia="fr-FR"/>
        </w:rPr>
      </w:pPr>
      <w:r w:rsidRPr="00646DCF">
        <w:rPr>
          <w:rFonts w:ascii="Arial" w:eastAsia="Calibri" w:hAnsi="Arial"/>
          <w:szCs w:val="22"/>
          <w:highlight w:val="yellow"/>
          <w:u w:val="single"/>
          <w:lang w:eastAsia="fr-FR"/>
        </w:rPr>
        <w:t>Le critère « projet stratégique » est applicable à tous les porteurs de projet éligibles (individuels ou collectifs). Il est obligatoire au-delà d’un montant plancher prévisionnel d’investissement (montant qui sera défini dans les arrêtés de mise en œuvre) pour les porteurs de projets individuels.</w:t>
      </w:r>
    </w:p>
    <w:p w14:paraId="75927405" w14:textId="77777777" w:rsidR="003E718C" w:rsidRDefault="003E718C" w:rsidP="003E718C">
      <w:pPr>
        <w:spacing w:before="120" w:after="120"/>
        <w:jc w:val="both"/>
        <w:rPr>
          <w:rFonts w:ascii="Arial" w:eastAsia="Calibri" w:hAnsi="Arial"/>
          <w:strike/>
          <w:szCs w:val="22"/>
          <w:highlight w:val="yellow"/>
          <w:lang w:eastAsia="fr-FR"/>
        </w:rPr>
      </w:pPr>
    </w:p>
    <w:p w14:paraId="0E79E3F2" w14:textId="77777777" w:rsidR="003E718C" w:rsidRDefault="003E718C" w:rsidP="003E718C">
      <w:pPr>
        <w:keepNext/>
        <w:keepLines/>
        <w:spacing w:before="40" w:after="120"/>
        <w:jc w:val="both"/>
        <w:outlineLvl w:val="2"/>
        <w:rPr>
          <w:rFonts w:ascii="Arial" w:eastAsia="Calibri" w:hAnsi="Arial"/>
          <w:szCs w:val="22"/>
          <w:u w:val="single"/>
          <w:lang w:eastAsia="fr-FR"/>
        </w:rPr>
      </w:pPr>
      <w:r w:rsidRPr="00646DCF">
        <w:rPr>
          <w:rFonts w:ascii="Arial" w:eastAsia="Calibri" w:hAnsi="Arial"/>
          <w:strike/>
          <w:szCs w:val="22"/>
          <w:highlight w:val="yellow"/>
          <w:lang w:eastAsia="fr-FR"/>
        </w:rPr>
        <w:t>Le critère « projet stratégique » s’applique aux projets au-delà d’un montant plancher prévisionnel d’investissement (montant qui sera défini dans les arrêtés de mise en œuvre). Le critère est applicable à tous les porteurs de projet éligibles (individuels ou collectifs).</w:t>
      </w:r>
    </w:p>
    <w:p w14:paraId="5B76CDFE" w14:textId="77777777" w:rsidR="003E718C" w:rsidRDefault="003E718C" w:rsidP="35AEA70D">
      <w:pPr>
        <w:spacing w:before="120" w:after="120"/>
        <w:jc w:val="both"/>
        <w:rPr>
          <w:rFonts w:ascii="Arial" w:eastAsia="Calibri" w:hAnsi="Arial"/>
          <w:b/>
          <w:bCs/>
          <w:u w:val="single"/>
          <w:lang w:eastAsia="fr-FR"/>
        </w:rPr>
      </w:pPr>
    </w:p>
    <w:p w14:paraId="56EC9782" w14:textId="77777777" w:rsidR="00D94F38" w:rsidRPr="00D94F38" w:rsidRDefault="00D94F38" w:rsidP="00D94F38">
      <w:pPr>
        <w:spacing w:before="120" w:after="120"/>
        <w:jc w:val="both"/>
        <w:rPr>
          <w:rFonts w:ascii="Arial" w:eastAsia="Calibri" w:hAnsi="Arial"/>
          <w:szCs w:val="22"/>
          <w:lang w:eastAsia="fr-FR"/>
        </w:rPr>
      </w:pPr>
    </w:p>
    <w:p w14:paraId="4D7D3FA6" w14:textId="236C01F4" w:rsidR="00D94F38" w:rsidRPr="00D94F38" w:rsidRDefault="00D94F38" w:rsidP="00D94F38">
      <w:pPr>
        <w:spacing w:before="120" w:after="120"/>
        <w:jc w:val="both"/>
        <w:rPr>
          <w:rFonts w:ascii="Arial" w:eastAsia="Calibri" w:hAnsi="Arial"/>
          <w:szCs w:val="22"/>
          <w:lang w:eastAsia="fr-FR"/>
        </w:rPr>
      </w:pPr>
      <w:r w:rsidRPr="00D94F38">
        <w:rPr>
          <w:rFonts w:ascii="Arial" w:eastAsia="Calibri" w:hAnsi="Arial"/>
          <w:szCs w:val="22"/>
          <w:lang w:eastAsia="fr-FR"/>
        </w:rPr>
        <w:t>Les porteurs de projets sont limités à deux dépôts au cours de la programmation 2023-2027 sur cette fiche d’intervention.</w:t>
      </w:r>
      <w:r w:rsidR="00677ACE">
        <w:rPr>
          <w:rFonts w:ascii="Arial" w:eastAsia="Calibri" w:hAnsi="Arial"/>
          <w:szCs w:val="22"/>
          <w:lang w:eastAsia="fr-FR"/>
        </w:rPr>
        <w:t xml:space="preserve"> </w:t>
      </w:r>
      <w:bookmarkStart w:id="2" w:name="_Hlk210053688"/>
      <w:r w:rsidR="00677ACE" w:rsidRPr="003E718C">
        <w:rPr>
          <w:rFonts w:ascii="Arial" w:eastAsia="Calibri" w:hAnsi="Arial"/>
          <w:szCs w:val="22"/>
          <w:highlight w:val="yellow"/>
          <w:lang w:eastAsia="fr-FR"/>
        </w:rPr>
        <w:t>Les projets liés à la gestion économe de l’eau sur l’exploitation ne sont pas comptabilisés dans cette limite</w:t>
      </w:r>
      <w:bookmarkEnd w:id="2"/>
      <w:r w:rsidR="00677ACE" w:rsidRPr="003E718C">
        <w:rPr>
          <w:rFonts w:ascii="Arial" w:eastAsia="Calibri" w:hAnsi="Arial"/>
          <w:szCs w:val="22"/>
          <w:highlight w:val="yellow"/>
          <w:lang w:eastAsia="fr-FR"/>
        </w:rPr>
        <w:t>.</w:t>
      </w:r>
      <w:r w:rsidRPr="00D94F38">
        <w:rPr>
          <w:rFonts w:ascii="Arial" w:eastAsia="Calibri" w:hAnsi="Arial"/>
          <w:szCs w:val="22"/>
          <w:lang w:eastAsia="fr-FR"/>
        </w:rPr>
        <w:t xml:space="preserve"> </w:t>
      </w:r>
    </w:p>
    <w:p w14:paraId="58FFB2F2" w14:textId="77777777" w:rsidR="00D94F38" w:rsidRPr="00D94F38" w:rsidRDefault="00D94F38" w:rsidP="00D94F38">
      <w:pPr>
        <w:spacing w:before="120" w:after="120"/>
        <w:jc w:val="both"/>
        <w:rPr>
          <w:rFonts w:ascii="Arial" w:eastAsia="Calibri" w:hAnsi="Arial"/>
          <w:b/>
          <w:bCs/>
          <w:szCs w:val="22"/>
          <w:lang w:eastAsia="fr-FR"/>
        </w:rPr>
      </w:pPr>
    </w:p>
    <w:p w14:paraId="6480E07A" w14:textId="77777777" w:rsidR="00D94F38" w:rsidRPr="00D94F38" w:rsidRDefault="00D94F38" w:rsidP="00D94F38">
      <w:pPr>
        <w:spacing w:before="120" w:after="120"/>
        <w:jc w:val="both"/>
        <w:rPr>
          <w:rFonts w:ascii="Arial" w:eastAsia="Calibri" w:hAnsi="Arial"/>
          <w:szCs w:val="22"/>
          <w:u w:val="single"/>
          <w:lang w:eastAsia="fr-FR"/>
        </w:rPr>
      </w:pPr>
      <w:r w:rsidRPr="00D94F38">
        <w:rPr>
          <w:rFonts w:ascii="Arial" w:eastAsia="Calibri" w:hAnsi="Arial"/>
          <w:b/>
          <w:bCs/>
          <w:szCs w:val="22"/>
          <w:u w:val="single"/>
          <w:lang w:eastAsia="fr-FR"/>
        </w:rPr>
        <w:t>Conditions spécifiques pour les investissements liés à l’efficience de l’irrigation (rénovation) définies à l’article 74 du Règlement PSN</w:t>
      </w:r>
      <w:r w:rsidRPr="00D94F38">
        <w:rPr>
          <w:rFonts w:ascii="Arial" w:eastAsia="Calibri" w:hAnsi="Arial"/>
          <w:szCs w:val="22"/>
          <w:u w:val="single"/>
          <w:lang w:eastAsia="fr-FR"/>
        </w:rPr>
        <w:t xml:space="preserve"> : </w:t>
      </w:r>
    </w:p>
    <w:p w14:paraId="3F309E1C" w14:textId="77777777" w:rsidR="00D94F38" w:rsidRPr="00D94F38" w:rsidRDefault="00D94F38" w:rsidP="00D94F38">
      <w:pPr>
        <w:numPr>
          <w:ilvl w:val="0"/>
          <w:numId w:val="3"/>
        </w:numPr>
        <w:spacing w:before="120" w:after="120"/>
        <w:jc w:val="both"/>
        <w:rPr>
          <w:rFonts w:ascii="Arial" w:eastAsia="Calibri" w:hAnsi="Arial"/>
          <w:szCs w:val="22"/>
          <w:lang w:eastAsia="fr-FR"/>
        </w:rPr>
      </w:pPr>
      <w:r w:rsidRPr="00D94F38">
        <w:rPr>
          <w:rFonts w:ascii="Arial" w:eastAsia="Calibri" w:hAnsi="Arial"/>
          <w:szCs w:val="22"/>
          <w:lang w:eastAsia="fr-FR"/>
        </w:rPr>
        <w:t>Les États membres peuvent octroyer une aide en faveur des investissements dans l’irrigation de zones nouvellement ou déjà irriguées, pour autant que les conditions prévues à l’article 73 et dans le présent article soient remplies.</w:t>
      </w:r>
    </w:p>
    <w:p w14:paraId="472E6054" w14:textId="77777777" w:rsidR="00D94F38" w:rsidRPr="00D94F38" w:rsidRDefault="00D94F38" w:rsidP="00D94F38">
      <w:pPr>
        <w:numPr>
          <w:ilvl w:val="0"/>
          <w:numId w:val="3"/>
        </w:numPr>
        <w:spacing w:before="120" w:after="120"/>
        <w:jc w:val="both"/>
        <w:rPr>
          <w:rFonts w:ascii="Arial" w:eastAsia="Calibri" w:hAnsi="Arial"/>
          <w:szCs w:val="22"/>
          <w:lang w:eastAsia="fr-FR"/>
        </w:rPr>
      </w:pPr>
      <w:r w:rsidRPr="00D94F38">
        <w:rPr>
          <w:rFonts w:ascii="Arial" w:eastAsia="Calibri" w:hAnsi="Arial"/>
          <w:szCs w:val="22"/>
          <w:lang w:eastAsia="fr-FR"/>
        </w:rPr>
        <w:t>Les investissements dans l’irrigation ne sont financés que lorsque l’État membre concerné a envoyé à la Commission un plan de gestion de district hydrographique, comme le prévoit la directive 2000/60/CE, pour toute la zone dans laquelle l’investissement doit être réalisé ainsi que dans toute autre zone dont l’environnement peut être affecté par l’investissement. Les mesures prenant effet dans le cadre du plan de gestion de district hydrographique conformément à l’article 11 de ladite directive et concernant le secteur agricole ont été indiquées dans le programme de mesures pertinent.</w:t>
      </w:r>
    </w:p>
    <w:p w14:paraId="59324D48" w14:textId="77777777" w:rsidR="00D94F38" w:rsidRPr="00D94F38" w:rsidRDefault="00D94F38" w:rsidP="00D94F38">
      <w:pPr>
        <w:numPr>
          <w:ilvl w:val="0"/>
          <w:numId w:val="3"/>
        </w:numPr>
        <w:spacing w:before="120" w:after="120"/>
        <w:jc w:val="both"/>
        <w:rPr>
          <w:rFonts w:ascii="Arial" w:eastAsia="Calibri" w:hAnsi="Arial"/>
          <w:szCs w:val="22"/>
          <w:lang w:eastAsia="fr-FR"/>
        </w:rPr>
      </w:pPr>
      <w:r w:rsidRPr="00D94F38">
        <w:rPr>
          <w:rFonts w:ascii="Arial" w:eastAsia="Calibri" w:hAnsi="Arial"/>
          <w:szCs w:val="22"/>
          <w:lang w:eastAsia="fr-FR"/>
        </w:rPr>
        <w:t>Un système de mesure de la consommation d’eau au niveau de l’investissement bénéficiant de l’aide est en place ou est mis en place dans le cadre de l’investissement.</w:t>
      </w:r>
    </w:p>
    <w:p w14:paraId="79CBAA08" w14:textId="77777777" w:rsidR="00D94F38" w:rsidRPr="00D94F38" w:rsidRDefault="00D94F38" w:rsidP="00D94F38">
      <w:pPr>
        <w:numPr>
          <w:ilvl w:val="0"/>
          <w:numId w:val="3"/>
        </w:numPr>
        <w:spacing w:before="120" w:after="120"/>
        <w:jc w:val="both"/>
        <w:rPr>
          <w:rFonts w:ascii="Arial" w:eastAsia="Calibri" w:hAnsi="Arial"/>
          <w:szCs w:val="22"/>
          <w:lang w:eastAsia="fr-FR"/>
        </w:rPr>
      </w:pPr>
      <w:r w:rsidRPr="00D94F38">
        <w:rPr>
          <w:rFonts w:ascii="Arial" w:eastAsia="Calibri" w:hAnsi="Arial"/>
          <w:szCs w:val="22"/>
          <w:lang w:eastAsia="fr-FR"/>
        </w:rPr>
        <w:t>Les États membres ne peuvent octroyer une aide pour un investissement destiné à l’amélioration d’une installation d’irrigation existante ou d’un élément d’une infrastructure d’irrigation que dans les cas suivants :</w:t>
      </w:r>
    </w:p>
    <w:tbl>
      <w:tblPr>
        <w:tblW w:w="5000" w:type="pct"/>
        <w:tblCellMar>
          <w:left w:w="0" w:type="dxa"/>
          <w:right w:w="0" w:type="dxa"/>
        </w:tblCellMar>
        <w:tblLook w:val="04A0" w:firstRow="1" w:lastRow="0" w:firstColumn="1" w:lastColumn="0" w:noHBand="0" w:noVBand="1"/>
      </w:tblPr>
      <w:tblGrid>
        <w:gridCol w:w="6"/>
        <w:gridCol w:w="9066"/>
      </w:tblGrid>
      <w:tr w:rsidR="00D94F38" w:rsidRPr="00D94F38" w14:paraId="61DA07DC" w14:textId="77777777" w:rsidTr="004308F2">
        <w:tc>
          <w:tcPr>
            <w:tcW w:w="0" w:type="auto"/>
            <w:hideMark/>
          </w:tcPr>
          <w:p w14:paraId="1546DDCF" w14:textId="77777777" w:rsidR="00D94F38" w:rsidRPr="00D94F38" w:rsidRDefault="00D94F38" w:rsidP="00D94F38">
            <w:pPr>
              <w:numPr>
                <w:ilvl w:val="0"/>
                <w:numId w:val="4"/>
              </w:numPr>
              <w:spacing w:before="120" w:after="120"/>
              <w:jc w:val="both"/>
              <w:rPr>
                <w:rFonts w:ascii="Arial" w:eastAsia="Calibri" w:hAnsi="Arial"/>
                <w:szCs w:val="22"/>
                <w:lang w:eastAsia="fr-FR"/>
              </w:rPr>
            </w:pPr>
          </w:p>
        </w:tc>
        <w:tc>
          <w:tcPr>
            <w:tcW w:w="0" w:type="auto"/>
            <w:hideMark/>
          </w:tcPr>
          <w:p w14:paraId="5AB80D10" w14:textId="77777777" w:rsidR="00D94F38" w:rsidRPr="00D94F38" w:rsidRDefault="00D94F38" w:rsidP="00D94F38">
            <w:pPr>
              <w:numPr>
                <w:ilvl w:val="0"/>
                <w:numId w:val="5"/>
              </w:numPr>
              <w:spacing w:before="120" w:after="120"/>
              <w:jc w:val="both"/>
              <w:rPr>
                <w:rFonts w:ascii="Arial" w:eastAsia="Calibri" w:hAnsi="Arial"/>
                <w:szCs w:val="22"/>
                <w:lang w:eastAsia="fr-FR"/>
              </w:rPr>
            </w:pPr>
            <w:proofErr w:type="gramStart"/>
            <w:r w:rsidRPr="00D94F38">
              <w:rPr>
                <w:rFonts w:ascii="Arial" w:eastAsia="Calibri" w:hAnsi="Arial"/>
                <w:szCs w:val="22"/>
                <w:lang w:eastAsia="fr-FR"/>
              </w:rPr>
              <w:t>il</w:t>
            </w:r>
            <w:proofErr w:type="gramEnd"/>
            <w:r w:rsidRPr="00D94F38">
              <w:rPr>
                <w:rFonts w:ascii="Arial" w:eastAsia="Calibri" w:hAnsi="Arial"/>
                <w:szCs w:val="22"/>
                <w:lang w:eastAsia="fr-FR"/>
              </w:rPr>
              <w:t xml:space="preserve"> ressort d’une évaluation ex ante que l’investissement est susceptible de permettre des économies d’eau compte tenu des paramètres techniques de l’installation ou de l’infrastructure existante ;</w:t>
            </w:r>
          </w:p>
        </w:tc>
      </w:tr>
    </w:tbl>
    <w:p w14:paraId="046C7617" w14:textId="77777777" w:rsidR="00D94F38" w:rsidRPr="00D94F38" w:rsidRDefault="00D94F38" w:rsidP="00D94F38">
      <w:pPr>
        <w:spacing w:before="120" w:after="120"/>
        <w:jc w:val="both"/>
        <w:rPr>
          <w:rFonts w:ascii="Arial" w:eastAsia="Calibri" w:hAnsi="Arial"/>
          <w:vanish/>
          <w:szCs w:val="22"/>
          <w:lang w:eastAsia="fr-FR"/>
        </w:rPr>
      </w:pPr>
    </w:p>
    <w:tbl>
      <w:tblPr>
        <w:tblW w:w="5000" w:type="pct"/>
        <w:tblCellMar>
          <w:left w:w="0" w:type="dxa"/>
          <w:right w:w="0" w:type="dxa"/>
        </w:tblCellMar>
        <w:tblLook w:val="04A0" w:firstRow="1" w:lastRow="0" w:firstColumn="1" w:lastColumn="0" w:noHBand="0" w:noVBand="1"/>
      </w:tblPr>
      <w:tblGrid>
        <w:gridCol w:w="765"/>
        <w:gridCol w:w="8307"/>
      </w:tblGrid>
      <w:tr w:rsidR="00D94F38" w:rsidRPr="00D94F38" w14:paraId="083E47F3" w14:textId="77777777" w:rsidTr="004308F2">
        <w:tc>
          <w:tcPr>
            <w:tcW w:w="0" w:type="auto"/>
            <w:hideMark/>
          </w:tcPr>
          <w:p w14:paraId="4FFB0ACD" w14:textId="77777777" w:rsidR="00D94F38" w:rsidRPr="00D94F38" w:rsidRDefault="00D94F38" w:rsidP="00D94F38">
            <w:pPr>
              <w:numPr>
                <w:ilvl w:val="0"/>
                <w:numId w:val="4"/>
              </w:numPr>
              <w:spacing w:before="120" w:after="120"/>
              <w:jc w:val="both"/>
              <w:rPr>
                <w:rFonts w:ascii="Arial" w:eastAsia="Calibri" w:hAnsi="Arial"/>
                <w:szCs w:val="22"/>
                <w:lang w:eastAsia="fr-FR"/>
              </w:rPr>
            </w:pPr>
            <w:proofErr w:type="gramStart"/>
            <w:r w:rsidRPr="00D94F38">
              <w:rPr>
                <w:rFonts w:ascii="Arial" w:eastAsia="Calibri" w:hAnsi="Arial"/>
                <w:szCs w:val="22"/>
                <w:lang w:eastAsia="fr-FR"/>
              </w:rPr>
              <w:t>l</w:t>
            </w:r>
            <w:proofErr w:type="gramEnd"/>
          </w:p>
        </w:tc>
        <w:tc>
          <w:tcPr>
            <w:tcW w:w="0" w:type="auto"/>
            <w:hideMark/>
          </w:tcPr>
          <w:p w14:paraId="6CDA2805" w14:textId="62600056" w:rsidR="00D94F38" w:rsidRPr="00D94F38" w:rsidRDefault="00D94F38" w:rsidP="00D94F38">
            <w:pPr>
              <w:spacing w:before="120" w:after="120"/>
              <w:jc w:val="both"/>
              <w:rPr>
                <w:rFonts w:ascii="Arial" w:eastAsia="Calibri" w:hAnsi="Arial"/>
                <w:szCs w:val="22"/>
                <w:lang w:eastAsia="fr-FR"/>
              </w:rPr>
            </w:pPr>
            <w:proofErr w:type="spellStart"/>
            <w:proofErr w:type="gramStart"/>
            <w:r w:rsidRPr="00D94F38">
              <w:rPr>
                <w:rFonts w:ascii="Arial" w:eastAsia="Calibri" w:hAnsi="Arial"/>
                <w:szCs w:val="22"/>
                <w:lang w:eastAsia="fr-FR"/>
              </w:rPr>
              <w:t>orsque</w:t>
            </w:r>
            <w:proofErr w:type="spellEnd"/>
            <w:proofErr w:type="gramEnd"/>
            <w:r w:rsidRPr="00D94F38">
              <w:rPr>
                <w:rFonts w:ascii="Arial" w:eastAsia="Calibri" w:hAnsi="Arial"/>
                <w:szCs w:val="22"/>
                <w:lang w:eastAsia="fr-FR"/>
              </w:rPr>
              <w:t xml:space="preserve"> l’investissement a une incidence sur les masses d’eaux souterraines ou de surface dont l’état a été qualifié de moins que bon dans le plan de gestion de district hydrographique pertinent pour des raisons liées à la quantité d’eau, une réduction effective de l’utilisation de l’eau est réalisée afin de contribuer à l’obtention d’un bon état de ces masses d’eau, conformément à l’article 4, paragraphe 1, de la directive 2000/60/CE.</w:t>
            </w:r>
          </w:p>
        </w:tc>
      </w:tr>
    </w:tbl>
    <w:p w14:paraId="585AD9C4" w14:textId="77777777" w:rsidR="00D94F38" w:rsidRPr="00D94F38" w:rsidRDefault="00D94F38" w:rsidP="00D94F38">
      <w:pPr>
        <w:spacing w:before="120" w:after="120"/>
        <w:jc w:val="both"/>
        <w:rPr>
          <w:rFonts w:ascii="Arial" w:eastAsia="Calibri" w:hAnsi="Arial"/>
          <w:szCs w:val="22"/>
          <w:lang w:eastAsia="fr-FR"/>
        </w:rPr>
      </w:pPr>
      <w:r w:rsidRPr="00D94F38">
        <w:rPr>
          <w:rFonts w:ascii="Arial" w:eastAsia="Calibri" w:hAnsi="Arial"/>
          <w:szCs w:val="22"/>
          <w:lang w:eastAsia="fr-FR"/>
        </w:rPr>
        <w:t>Les États membres fixent des pourcentages d’économies d’eau potentielles et une réduction effective de l’utilisation de l’eau comme condition d’admissibilité dans leurs plans stratégiques relevant de la PAC, conformément à l’article 111, point d). Ces économies d’eau reflètent les besoins établis dans les plans de gestion de district hydrographique découlant de la directive 2000/60/CE mentionnée à l’annexe XIII du présent règlement.</w:t>
      </w:r>
    </w:p>
    <w:p w14:paraId="30611FA7" w14:textId="77777777" w:rsidR="00D94F38" w:rsidRPr="00D94F38" w:rsidRDefault="00D94F38" w:rsidP="00D94F38">
      <w:pPr>
        <w:spacing w:before="120" w:after="120"/>
        <w:jc w:val="both"/>
        <w:rPr>
          <w:rFonts w:ascii="Arial" w:eastAsia="Calibri" w:hAnsi="Arial"/>
          <w:szCs w:val="22"/>
          <w:lang w:eastAsia="fr-FR"/>
        </w:rPr>
      </w:pPr>
      <w:r w:rsidRPr="00D94F38">
        <w:rPr>
          <w:rFonts w:ascii="Arial" w:eastAsia="Calibri" w:hAnsi="Arial"/>
          <w:szCs w:val="22"/>
          <w:lang w:eastAsia="fr-FR"/>
        </w:rPr>
        <w:lastRenderedPageBreak/>
        <w:t>Aucune des conditions visées au présent paragraphe ne s’applique à un investissement dans une installation existante qui n’a d’incidence que sur l’efficacité énergétique, à un investissement dans la création d’un réservoir ou à un investissement dans l’utilisation d’eau recyclée qui n’a pas d’incidence sur une masse d’eau souterraine ou de surface.</w:t>
      </w:r>
    </w:p>
    <w:p w14:paraId="19080F47" w14:textId="77777777" w:rsidR="00D94F38" w:rsidRPr="00D94F38" w:rsidRDefault="00D94F38" w:rsidP="00D94F38">
      <w:pPr>
        <w:numPr>
          <w:ilvl w:val="0"/>
          <w:numId w:val="3"/>
        </w:numPr>
        <w:spacing w:before="120" w:after="120"/>
        <w:jc w:val="both"/>
        <w:rPr>
          <w:rFonts w:ascii="Arial" w:eastAsia="Calibri" w:hAnsi="Arial"/>
          <w:szCs w:val="22"/>
          <w:lang w:eastAsia="fr-FR"/>
        </w:rPr>
      </w:pPr>
      <w:r w:rsidRPr="00D94F38">
        <w:rPr>
          <w:rFonts w:ascii="Arial" w:eastAsia="Calibri" w:hAnsi="Arial"/>
          <w:szCs w:val="22"/>
          <w:lang w:eastAsia="fr-FR"/>
        </w:rPr>
        <w:t>Les États membres peuvent octroyer une aide aux investissements dans l’utilisation d’eau recyclée en tant qu’autre source d’approvisionnement en eau que si la fourniture et l’utilisation de cette eau est conforme au règlement (UE) 2020/741 du Parlement européen et du Conseil.</w:t>
      </w:r>
    </w:p>
    <w:p w14:paraId="653EE6D0" w14:textId="77777777" w:rsidR="00D94F38" w:rsidRPr="00D94F38" w:rsidRDefault="00D94F38" w:rsidP="00D94F38">
      <w:pPr>
        <w:numPr>
          <w:ilvl w:val="0"/>
          <w:numId w:val="3"/>
        </w:numPr>
        <w:spacing w:before="120" w:after="120"/>
        <w:jc w:val="both"/>
        <w:rPr>
          <w:rFonts w:ascii="Arial" w:eastAsia="Calibri" w:hAnsi="Arial"/>
          <w:szCs w:val="22"/>
          <w:lang w:eastAsia="fr-FR"/>
        </w:rPr>
      </w:pPr>
      <w:r w:rsidRPr="00D94F38">
        <w:rPr>
          <w:rFonts w:ascii="Arial" w:eastAsia="Calibri" w:hAnsi="Arial"/>
          <w:szCs w:val="22"/>
          <w:lang w:eastAsia="fr-FR"/>
        </w:rPr>
        <w:t>Les États membres ne peuvent octroyer une aide à un investissement se traduisant par une augmentation nette de la zone irriguée ayant une incidence sur une masse donnée d’eau souterraine ou de surface que si :</w:t>
      </w:r>
    </w:p>
    <w:p w14:paraId="3929B977" w14:textId="77777777" w:rsidR="00D94F38" w:rsidRPr="00D94F38" w:rsidRDefault="00D94F38" w:rsidP="00D94F38">
      <w:pPr>
        <w:numPr>
          <w:ilvl w:val="1"/>
          <w:numId w:val="3"/>
        </w:numPr>
        <w:spacing w:before="120" w:after="120"/>
        <w:jc w:val="both"/>
        <w:rPr>
          <w:rFonts w:ascii="Arial" w:eastAsia="Calibri" w:hAnsi="Arial"/>
          <w:szCs w:val="22"/>
          <w:lang w:eastAsia="fr-FR"/>
        </w:rPr>
      </w:pPr>
      <w:proofErr w:type="gramStart"/>
      <w:r w:rsidRPr="00D94F38">
        <w:rPr>
          <w:rFonts w:ascii="Arial" w:eastAsia="Calibri" w:hAnsi="Arial"/>
          <w:szCs w:val="22"/>
          <w:lang w:eastAsia="fr-FR"/>
        </w:rPr>
        <w:t>l’état</w:t>
      </w:r>
      <w:proofErr w:type="gramEnd"/>
      <w:r w:rsidRPr="00D94F38">
        <w:rPr>
          <w:rFonts w:ascii="Arial" w:eastAsia="Calibri" w:hAnsi="Arial"/>
          <w:szCs w:val="22"/>
          <w:lang w:eastAsia="fr-FR"/>
        </w:rPr>
        <w:t xml:space="preserve"> de la masse d’eau n’a pas été qualifié de moins que bon, dans le plan de gestion de district hydrographique pertinent, pour des raisons liées à la quantité d’eau ; et</w:t>
      </w:r>
    </w:p>
    <w:p w14:paraId="10BCE665" w14:textId="77777777" w:rsidR="00D94F38" w:rsidRPr="00D94F38" w:rsidRDefault="00D94F38" w:rsidP="00D94F38">
      <w:pPr>
        <w:numPr>
          <w:ilvl w:val="1"/>
          <w:numId w:val="3"/>
        </w:numPr>
        <w:spacing w:before="120" w:after="120"/>
        <w:jc w:val="both"/>
        <w:rPr>
          <w:rFonts w:ascii="Arial" w:eastAsia="Calibri" w:hAnsi="Arial"/>
          <w:szCs w:val="22"/>
          <w:lang w:eastAsia="fr-FR"/>
        </w:rPr>
      </w:pPr>
      <w:proofErr w:type="gramStart"/>
      <w:r w:rsidRPr="00D94F38">
        <w:rPr>
          <w:rFonts w:ascii="Arial" w:eastAsia="Calibri" w:hAnsi="Arial"/>
          <w:szCs w:val="22"/>
          <w:lang w:eastAsia="fr-FR"/>
        </w:rPr>
        <w:t>une</w:t>
      </w:r>
      <w:proofErr w:type="gramEnd"/>
      <w:r w:rsidRPr="00D94F38">
        <w:rPr>
          <w:rFonts w:ascii="Arial" w:eastAsia="Calibri" w:hAnsi="Arial"/>
          <w:szCs w:val="22"/>
          <w:lang w:eastAsia="fr-FR"/>
        </w:rPr>
        <w:t xml:space="preserve"> analyse de l’incidence environnementale montre que l’investissement n’aura pas d’incidence environnementale négative importante ; cette évaluation de l’incidence environnementale est soit réalisée par l’autorité compétente, soit approuvée par celle-ci, et peut également porter sur des groupes d’exploitations.</w:t>
      </w:r>
    </w:p>
    <w:p w14:paraId="39DF7434" w14:textId="77777777" w:rsidR="00D94F38" w:rsidRPr="00D94F38" w:rsidRDefault="00D94F38" w:rsidP="00D94F38">
      <w:pPr>
        <w:numPr>
          <w:ilvl w:val="0"/>
          <w:numId w:val="3"/>
        </w:numPr>
        <w:spacing w:before="120" w:after="120"/>
        <w:jc w:val="both"/>
        <w:rPr>
          <w:rFonts w:ascii="Arial" w:eastAsia="Calibri" w:hAnsi="Arial"/>
          <w:szCs w:val="22"/>
          <w:lang w:eastAsia="fr-FR"/>
        </w:rPr>
      </w:pPr>
      <w:r w:rsidRPr="00D94F38">
        <w:rPr>
          <w:rFonts w:ascii="Arial" w:eastAsia="Calibri" w:hAnsi="Arial"/>
          <w:szCs w:val="22"/>
          <w:lang w:eastAsia="fr-FR"/>
        </w:rPr>
        <w:t>Les États membres ne peuvent octroyer une aide pour un investissement destiné à la création ou à l’extension d’un réservoir aux fins de l’irrigation qu’à la condition que cela n’ait pas d’incidence environnementale négative importante.</w:t>
      </w:r>
    </w:p>
    <w:p w14:paraId="4C79BB9E" w14:textId="77777777" w:rsidR="00D94F38" w:rsidRPr="00D94F38" w:rsidRDefault="00D94F38" w:rsidP="00D94F38">
      <w:pPr>
        <w:numPr>
          <w:ilvl w:val="0"/>
          <w:numId w:val="3"/>
        </w:numPr>
        <w:spacing w:before="120" w:after="120"/>
        <w:jc w:val="both"/>
        <w:rPr>
          <w:rFonts w:ascii="Arial" w:eastAsia="Calibri" w:hAnsi="Arial"/>
          <w:szCs w:val="22"/>
          <w:lang w:eastAsia="fr-FR"/>
        </w:rPr>
      </w:pPr>
      <w:r w:rsidRPr="00D94F38">
        <w:rPr>
          <w:rFonts w:ascii="Arial" w:eastAsia="Calibri" w:hAnsi="Arial"/>
          <w:szCs w:val="22"/>
          <w:lang w:eastAsia="fr-FR"/>
        </w:rPr>
        <w:t>Les États membres limitent l’aide à un ou plusieurs taux ne dépassant pas :</w:t>
      </w:r>
    </w:p>
    <w:p w14:paraId="751F763C" w14:textId="77777777" w:rsidR="00D94F38" w:rsidRPr="00D94F38" w:rsidRDefault="00D94F38" w:rsidP="00D94F38">
      <w:pPr>
        <w:numPr>
          <w:ilvl w:val="1"/>
          <w:numId w:val="3"/>
        </w:numPr>
        <w:spacing w:before="120" w:after="120"/>
        <w:jc w:val="both"/>
        <w:rPr>
          <w:rFonts w:ascii="Arial" w:eastAsia="Calibri" w:hAnsi="Arial"/>
          <w:szCs w:val="22"/>
          <w:lang w:eastAsia="fr-FR"/>
        </w:rPr>
      </w:pPr>
      <w:r w:rsidRPr="00D94F38">
        <w:rPr>
          <w:rFonts w:ascii="Arial" w:eastAsia="Calibri" w:hAnsi="Arial"/>
          <w:szCs w:val="22"/>
          <w:lang w:eastAsia="fr-FR"/>
        </w:rPr>
        <w:t>80 % des coûts éligibles pour les investissements en matière d’irrigation dans les exploitations agricoles réalisés au titre du paragraphe 4 ;</w:t>
      </w:r>
    </w:p>
    <w:p w14:paraId="5307D3D5" w14:textId="77777777" w:rsidR="00D94F38" w:rsidRPr="00D94F38" w:rsidRDefault="00D94F38" w:rsidP="00D94F38">
      <w:pPr>
        <w:numPr>
          <w:ilvl w:val="1"/>
          <w:numId w:val="3"/>
        </w:numPr>
        <w:spacing w:before="120" w:after="120"/>
        <w:jc w:val="both"/>
        <w:rPr>
          <w:rFonts w:ascii="Arial" w:eastAsia="Calibri" w:hAnsi="Arial"/>
          <w:szCs w:val="22"/>
          <w:lang w:eastAsia="fr-FR"/>
        </w:rPr>
      </w:pPr>
      <w:r w:rsidRPr="00D94F38">
        <w:rPr>
          <w:rFonts w:ascii="Arial" w:eastAsia="Calibri" w:hAnsi="Arial"/>
          <w:szCs w:val="22"/>
          <w:lang w:eastAsia="fr-FR"/>
        </w:rPr>
        <w:t>100 % des coûts éligibles pour les investissements dans les infrastructures en dehors des exploitations agricoles devant être utilisées pour l’irrigation ;</w:t>
      </w:r>
    </w:p>
    <w:p w14:paraId="6E566BEA" w14:textId="77777777" w:rsidR="00D94F38" w:rsidRPr="00D94F38" w:rsidRDefault="00D94F38" w:rsidP="00D94F38">
      <w:pPr>
        <w:numPr>
          <w:ilvl w:val="1"/>
          <w:numId w:val="3"/>
        </w:numPr>
        <w:spacing w:before="120" w:after="120"/>
        <w:jc w:val="both"/>
        <w:rPr>
          <w:rFonts w:ascii="Arial" w:eastAsia="Calibri" w:hAnsi="Arial"/>
          <w:vanish/>
          <w:szCs w:val="22"/>
          <w:lang w:eastAsia="fr-FR"/>
        </w:rPr>
      </w:pPr>
      <w:r w:rsidRPr="00D94F38">
        <w:rPr>
          <w:rFonts w:ascii="Arial" w:eastAsia="Calibri" w:hAnsi="Arial"/>
          <w:szCs w:val="22"/>
          <w:lang w:eastAsia="fr-FR"/>
        </w:rPr>
        <w:t>65 % des coûts éligibles pour d’autres investissements en matière d’irrigation réalisés dans les exploitations agricoles.</w:t>
      </w:r>
    </w:p>
    <w:p w14:paraId="0476F289" w14:textId="77777777" w:rsidR="00D94F38" w:rsidRPr="00D94F38" w:rsidRDefault="00D94F38" w:rsidP="00D94F38">
      <w:pPr>
        <w:spacing w:before="120" w:after="120"/>
        <w:jc w:val="both"/>
        <w:rPr>
          <w:rFonts w:ascii="Arial" w:eastAsia="Calibri" w:hAnsi="Arial"/>
          <w:b/>
          <w:bCs/>
          <w:szCs w:val="22"/>
          <w:u w:val="single"/>
          <w:lang w:eastAsia="fr-FR"/>
        </w:rPr>
      </w:pPr>
    </w:p>
    <w:p w14:paraId="6243356E" w14:textId="6A3C0A83" w:rsidR="00D94F38" w:rsidRPr="00D94F38" w:rsidRDefault="00D94F38" w:rsidP="00D94F38">
      <w:pPr>
        <w:spacing w:before="120" w:after="120"/>
        <w:jc w:val="both"/>
        <w:rPr>
          <w:rFonts w:ascii="Arial" w:eastAsia="Calibri" w:hAnsi="Arial"/>
          <w:szCs w:val="22"/>
          <w:lang w:eastAsia="fr-FR"/>
        </w:rPr>
      </w:pPr>
      <w:r w:rsidRPr="00D94F38">
        <w:rPr>
          <w:rFonts w:ascii="Arial" w:eastAsia="Calibri" w:hAnsi="Arial"/>
          <w:b/>
          <w:bCs/>
          <w:szCs w:val="22"/>
          <w:u w:val="single"/>
          <w:lang w:eastAsia="fr-FR"/>
        </w:rPr>
        <w:t>Conditions spécifiques liées aux projets de création de réseau d’irrigation :</w:t>
      </w:r>
      <w:r w:rsidRPr="00D94F38">
        <w:rPr>
          <w:rFonts w:ascii="Arial" w:eastAsia="Calibri" w:hAnsi="Arial"/>
          <w:szCs w:val="22"/>
          <w:lang w:eastAsia="fr-FR"/>
        </w:rPr>
        <w:t xml:space="preserve"> ces investissements devront être économes en eau, et couplés à des logiciels de pilotage de l’irrigation</w:t>
      </w:r>
      <w:r w:rsidR="00F20E93" w:rsidRPr="003E718C">
        <w:rPr>
          <w:rFonts w:ascii="Arial" w:eastAsia="Calibri" w:hAnsi="Arial"/>
          <w:szCs w:val="22"/>
          <w:highlight w:val="yellow"/>
          <w:lang w:eastAsia="fr-FR"/>
        </w:rPr>
        <w:t>,</w:t>
      </w:r>
      <w:r w:rsidR="006C23DB" w:rsidRPr="003E718C">
        <w:rPr>
          <w:rFonts w:ascii="Arial" w:eastAsia="Calibri" w:hAnsi="Arial"/>
          <w:szCs w:val="22"/>
          <w:highlight w:val="yellow"/>
          <w:lang w:eastAsia="fr-FR"/>
        </w:rPr>
        <w:t xml:space="preserve"> lorsque de tels logiciels existent pour les investissements considérés</w:t>
      </w:r>
      <w:r w:rsidR="003E718C" w:rsidRPr="003E718C">
        <w:rPr>
          <w:rFonts w:ascii="Arial" w:eastAsia="Calibri" w:hAnsi="Arial"/>
          <w:szCs w:val="22"/>
          <w:highlight w:val="yellow"/>
          <w:lang w:eastAsia="fr-FR"/>
        </w:rPr>
        <w:t>.</w:t>
      </w:r>
      <w:r w:rsidR="003E718C">
        <w:rPr>
          <w:rFonts w:ascii="Arial" w:eastAsia="Calibri" w:hAnsi="Arial"/>
          <w:szCs w:val="22"/>
          <w:highlight w:val="yellow"/>
          <w:lang w:eastAsia="fr-FR"/>
        </w:rPr>
        <w:t xml:space="preserve"> </w:t>
      </w:r>
      <w:r w:rsidRPr="003E718C">
        <w:rPr>
          <w:rFonts w:ascii="Arial" w:eastAsia="Calibri" w:hAnsi="Arial"/>
          <w:szCs w:val="22"/>
          <w:highlight w:val="yellow"/>
          <w:lang w:eastAsia="fr-FR"/>
        </w:rPr>
        <w:t>Cette condition ne s’applique pas</w:t>
      </w:r>
      <w:r w:rsidR="002C1EA1" w:rsidRPr="003E718C">
        <w:rPr>
          <w:rFonts w:ascii="Arial" w:eastAsia="Calibri" w:hAnsi="Arial"/>
          <w:szCs w:val="22"/>
          <w:highlight w:val="yellow"/>
          <w:lang w:eastAsia="fr-FR"/>
        </w:rPr>
        <w:t xml:space="preserve"> </w:t>
      </w:r>
      <w:r w:rsidRPr="003E718C">
        <w:rPr>
          <w:rFonts w:ascii="Arial" w:eastAsia="Calibri" w:hAnsi="Arial"/>
          <w:szCs w:val="22"/>
          <w:highlight w:val="yellow"/>
          <w:lang w:eastAsia="fr-FR"/>
        </w:rPr>
        <w:t>aux investissements d’irrigation en goutte à goutte pour des cultures maraîchères.</w:t>
      </w:r>
    </w:p>
    <w:p w14:paraId="476597A0" w14:textId="77777777" w:rsidR="00D94F38" w:rsidRPr="00D94F38" w:rsidRDefault="00D94F38" w:rsidP="00D94F38">
      <w:pPr>
        <w:spacing w:before="120" w:after="120"/>
        <w:jc w:val="both"/>
        <w:rPr>
          <w:rFonts w:ascii="Arial" w:eastAsia="Calibri" w:hAnsi="Arial"/>
          <w:szCs w:val="22"/>
          <w:lang w:eastAsia="fr-FR"/>
        </w:rPr>
      </w:pPr>
    </w:p>
    <w:p w14:paraId="1F76A6B9" w14:textId="77777777" w:rsidR="00D94F38" w:rsidRPr="00D94F38" w:rsidRDefault="00D94F38" w:rsidP="00D94F38">
      <w:pPr>
        <w:spacing w:before="120" w:after="120"/>
        <w:jc w:val="both"/>
        <w:rPr>
          <w:rFonts w:ascii="Arial" w:eastAsia="Calibri" w:hAnsi="Arial"/>
          <w:szCs w:val="22"/>
          <w:lang w:eastAsia="fr-FR"/>
        </w:rPr>
      </w:pPr>
      <w:r w:rsidRPr="00D94F38">
        <w:rPr>
          <w:rFonts w:ascii="Arial" w:eastAsia="Calibri" w:hAnsi="Arial"/>
          <w:b/>
          <w:bCs/>
          <w:szCs w:val="22"/>
          <w:u w:val="single"/>
          <w:lang w:eastAsia="fr-FR"/>
        </w:rPr>
        <w:t>Conditions spécifiques pour les investissements de protection contre le gel :</w:t>
      </w:r>
      <w:r w:rsidRPr="00D94F38">
        <w:rPr>
          <w:rFonts w:ascii="Arial" w:eastAsia="Calibri" w:hAnsi="Arial"/>
          <w:szCs w:val="22"/>
          <w:lang w:eastAsia="fr-FR"/>
        </w:rPr>
        <w:t xml:space="preserve"> les projets d’investissements de lutte contre le gel devront être prévus dans un plan stratégique de vignoble/ filière ou, à défaut, validés par une étude indépendante.</w:t>
      </w:r>
    </w:p>
    <w:p w14:paraId="25E6D9A1" w14:textId="77777777" w:rsidR="00D94F38" w:rsidRPr="00D94F38" w:rsidRDefault="00D94F38" w:rsidP="00D94F38">
      <w:pPr>
        <w:spacing w:before="120" w:after="120"/>
        <w:jc w:val="both"/>
        <w:rPr>
          <w:rFonts w:ascii="Arial" w:eastAsia="Calibri" w:hAnsi="Arial"/>
          <w:szCs w:val="22"/>
          <w:lang w:eastAsia="fr-FR"/>
        </w:rPr>
      </w:pPr>
    </w:p>
    <w:p w14:paraId="2437C7D6" w14:textId="77777777" w:rsidR="00D94F38" w:rsidRPr="00D94F38" w:rsidRDefault="00D94F38" w:rsidP="00D94F38">
      <w:pPr>
        <w:keepNext/>
        <w:keepLines/>
        <w:spacing w:before="40" w:after="120"/>
        <w:jc w:val="both"/>
        <w:outlineLvl w:val="2"/>
        <w:rPr>
          <w:rFonts w:ascii="Arial" w:hAnsi="Arial"/>
          <w:color w:val="248146"/>
          <w:sz w:val="22"/>
          <w:szCs w:val="24"/>
          <w:u w:val="single"/>
          <w:lang w:eastAsia="fr-FR"/>
        </w:rPr>
      </w:pPr>
      <w:r w:rsidRPr="00D94F38">
        <w:rPr>
          <w:rFonts w:ascii="Arial" w:hAnsi="Arial"/>
          <w:color w:val="248146"/>
          <w:sz w:val="22"/>
          <w:szCs w:val="24"/>
          <w:u w:val="single"/>
          <w:lang w:eastAsia="fr-FR"/>
        </w:rPr>
        <w:t>Bénéficiaires éligibles</w:t>
      </w:r>
    </w:p>
    <w:p w14:paraId="0AFA2820" w14:textId="77777777" w:rsidR="00D94F38" w:rsidRPr="00D94F38" w:rsidRDefault="00D94F38" w:rsidP="00D94F38">
      <w:pPr>
        <w:spacing w:before="120" w:after="120"/>
        <w:jc w:val="both"/>
        <w:rPr>
          <w:rFonts w:ascii="Arial" w:eastAsia="Calibri" w:hAnsi="Arial"/>
          <w:szCs w:val="22"/>
          <w:lang w:eastAsia="fr-FR"/>
        </w:rPr>
      </w:pPr>
      <w:r w:rsidRPr="00D94F38">
        <w:rPr>
          <w:rFonts w:ascii="Arial" w:eastAsia="Calibri" w:hAnsi="Arial"/>
          <w:szCs w:val="22"/>
          <w:lang w:eastAsia="fr-FR"/>
        </w:rPr>
        <w:t>Sont éligibles les personnes physiques ou morales qualifiées d’agriculteur.</w:t>
      </w:r>
    </w:p>
    <w:p w14:paraId="39E1FCC3" w14:textId="77777777" w:rsidR="00D94F38" w:rsidRPr="00D94F38" w:rsidRDefault="00D94F38" w:rsidP="00D94F38">
      <w:pPr>
        <w:spacing w:before="120" w:after="120"/>
        <w:jc w:val="both"/>
        <w:rPr>
          <w:rFonts w:ascii="Arial" w:eastAsia="Calibri" w:hAnsi="Arial"/>
          <w:szCs w:val="22"/>
          <w:lang w:eastAsia="fr-FR"/>
        </w:rPr>
      </w:pPr>
      <w:r w:rsidRPr="00D94F38">
        <w:rPr>
          <w:rFonts w:ascii="Arial" w:eastAsia="Calibri" w:hAnsi="Arial"/>
          <w:szCs w:val="22"/>
          <w:lang w:eastAsia="fr-FR"/>
        </w:rPr>
        <w:t>Un « agriculteur » est un bénéficiaire qui remplit l’une des quatre conditions suivantes :</w:t>
      </w:r>
    </w:p>
    <w:p w14:paraId="2DAA93F7" w14:textId="77777777" w:rsidR="00D94F38" w:rsidRPr="00D94F38" w:rsidRDefault="00D94F38" w:rsidP="00D94F38">
      <w:pPr>
        <w:numPr>
          <w:ilvl w:val="0"/>
          <w:numId w:val="6"/>
        </w:numPr>
        <w:spacing w:before="120" w:after="120"/>
        <w:jc w:val="both"/>
        <w:rPr>
          <w:rFonts w:ascii="Arial" w:eastAsia="Calibri" w:hAnsi="Arial"/>
          <w:szCs w:val="22"/>
          <w:lang w:eastAsia="fr-FR"/>
        </w:rPr>
      </w:pPr>
      <w:r w:rsidRPr="00D94F38">
        <w:rPr>
          <w:rFonts w:ascii="Arial" w:eastAsia="Calibri" w:hAnsi="Arial"/>
          <w:szCs w:val="22"/>
          <w:lang w:eastAsia="fr-FR"/>
        </w:rPr>
        <w:t>Une personne physique assurée pour son propre compte contre les accidents du travail et les maladies professionnelles sous un régime de protection sociale des personnes non salariées des professions agricoles (ATEXA) ;</w:t>
      </w:r>
    </w:p>
    <w:p w14:paraId="03FB3D61" w14:textId="77777777" w:rsidR="00D94F38" w:rsidRPr="00D94F38" w:rsidRDefault="00D94F38" w:rsidP="00D94F38">
      <w:pPr>
        <w:numPr>
          <w:ilvl w:val="0"/>
          <w:numId w:val="6"/>
        </w:numPr>
        <w:spacing w:before="120" w:after="120"/>
        <w:jc w:val="both"/>
        <w:rPr>
          <w:rFonts w:ascii="Arial" w:eastAsia="Calibri" w:hAnsi="Arial"/>
          <w:szCs w:val="22"/>
          <w:lang w:eastAsia="fr-FR"/>
        </w:rPr>
      </w:pPr>
      <w:r w:rsidRPr="00D94F38">
        <w:rPr>
          <w:rFonts w:ascii="Arial" w:eastAsia="Calibri" w:hAnsi="Arial"/>
          <w:szCs w:val="22"/>
          <w:lang w:eastAsia="fr-FR"/>
        </w:rPr>
        <w:t>Une société dans laquelle au moins un associé respecte, au titre de son activité dans la société, les conditions fixées pour une personne physique ;</w:t>
      </w:r>
    </w:p>
    <w:p w14:paraId="586E7320" w14:textId="77777777" w:rsidR="00D94F38" w:rsidRPr="00D94F38" w:rsidRDefault="00D94F38" w:rsidP="00D94F38">
      <w:pPr>
        <w:numPr>
          <w:ilvl w:val="0"/>
          <w:numId w:val="6"/>
        </w:numPr>
        <w:spacing w:before="120" w:after="120"/>
        <w:jc w:val="both"/>
        <w:rPr>
          <w:rFonts w:ascii="Arial" w:eastAsia="Calibri" w:hAnsi="Arial"/>
          <w:szCs w:val="22"/>
          <w:lang w:eastAsia="fr-FR"/>
        </w:rPr>
      </w:pPr>
      <w:r w:rsidRPr="00D94F38">
        <w:rPr>
          <w:rFonts w:ascii="Arial" w:eastAsia="Calibri" w:hAnsi="Arial"/>
          <w:szCs w:val="22"/>
          <w:lang w:eastAsia="fr-FR"/>
        </w:rPr>
        <w:t>Une société sans associé cotisant à l’ATEXA, dès lors que le ou les dirigeants de cette société relèvent du régime de protection sociale des salariés des professions agricoles au titre des points 8 (dirigeants salariés minoritaires en capital) et 9 (dirigeants de SAS) de l’article L722-20 du CRPM et à condition que la société exerce une activité agricole au sens du paragraphe 1 de l’article L722-1 du CRPM (exploitations de culture et d’élevage) ;</w:t>
      </w:r>
    </w:p>
    <w:p w14:paraId="20437801" w14:textId="77777777" w:rsidR="00D94F38" w:rsidRPr="00D94F38" w:rsidRDefault="00D94F38" w:rsidP="00D94F38">
      <w:pPr>
        <w:numPr>
          <w:ilvl w:val="0"/>
          <w:numId w:val="6"/>
        </w:numPr>
        <w:spacing w:before="120" w:after="120"/>
        <w:jc w:val="both"/>
        <w:rPr>
          <w:rFonts w:ascii="Arial" w:eastAsia="Calibri" w:hAnsi="Arial"/>
          <w:szCs w:val="22"/>
          <w:lang w:eastAsia="fr-FR"/>
        </w:rPr>
      </w:pPr>
      <w:r w:rsidRPr="00D94F38">
        <w:rPr>
          <w:rFonts w:ascii="Arial" w:eastAsia="Calibri" w:hAnsi="Arial"/>
          <w:szCs w:val="22"/>
          <w:lang w:eastAsia="fr-FR"/>
        </w:rPr>
        <w:t>Une autre personne morale ne relevant pas d’une forme sociétaire :</w:t>
      </w:r>
    </w:p>
    <w:p w14:paraId="575F8EFC" w14:textId="77777777" w:rsidR="00D94F38" w:rsidRPr="00D94F38" w:rsidRDefault="00D94F38" w:rsidP="00D94F38">
      <w:pPr>
        <w:numPr>
          <w:ilvl w:val="1"/>
          <w:numId w:val="6"/>
        </w:numPr>
        <w:spacing w:before="120" w:after="120"/>
        <w:jc w:val="both"/>
        <w:rPr>
          <w:rFonts w:ascii="Arial" w:eastAsia="Calibri" w:hAnsi="Arial"/>
          <w:szCs w:val="22"/>
          <w:lang w:eastAsia="fr-FR"/>
        </w:rPr>
      </w:pPr>
      <w:proofErr w:type="gramStart"/>
      <w:r w:rsidRPr="00D94F38">
        <w:rPr>
          <w:rFonts w:ascii="Arial" w:eastAsia="Calibri" w:hAnsi="Arial"/>
          <w:szCs w:val="22"/>
          <w:lang w:eastAsia="fr-FR"/>
        </w:rPr>
        <w:lastRenderedPageBreak/>
        <w:t>les</w:t>
      </w:r>
      <w:proofErr w:type="gramEnd"/>
      <w:r w:rsidRPr="00D94F38">
        <w:rPr>
          <w:rFonts w:ascii="Arial" w:eastAsia="Calibri" w:hAnsi="Arial"/>
          <w:szCs w:val="22"/>
          <w:lang w:eastAsia="fr-FR"/>
        </w:rPr>
        <w:t xml:space="preserve"> structures de droit public lorsqu’elles ont une activité agricole (lycées agricoles, collectivités…),</w:t>
      </w:r>
    </w:p>
    <w:p w14:paraId="07FD4479" w14:textId="77777777" w:rsidR="00D94F38" w:rsidRPr="00D94F38" w:rsidRDefault="00D94F38" w:rsidP="00D94F38">
      <w:pPr>
        <w:numPr>
          <w:ilvl w:val="1"/>
          <w:numId w:val="6"/>
        </w:numPr>
        <w:spacing w:before="120" w:after="120"/>
        <w:jc w:val="both"/>
        <w:rPr>
          <w:rFonts w:ascii="Arial" w:eastAsia="Calibri" w:hAnsi="Arial"/>
          <w:szCs w:val="22"/>
          <w:lang w:eastAsia="fr-FR"/>
        </w:rPr>
      </w:pPr>
      <w:proofErr w:type="gramStart"/>
      <w:r w:rsidRPr="00D94F38">
        <w:rPr>
          <w:rFonts w:ascii="Arial" w:eastAsia="Calibri" w:hAnsi="Arial"/>
          <w:szCs w:val="22"/>
          <w:lang w:eastAsia="fr-FR"/>
        </w:rPr>
        <w:t>les</w:t>
      </w:r>
      <w:proofErr w:type="gramEnd"/>
      <w:r w:rsidRPr="00D94F38">
        <w:rPr>
          <w:rFonts w:ascii="Arial" w:eastAsia="Calibri" w:hAnsi="Arial"/>
          <w:szCs w:val="22"/>
          <w:lang w:eastAsia="fr-FR"/>
        </w:rPr>
        <w:t xml:space="preserve"> associations Loi 1901 dont les statuts prévoient l’activité agricole.</w:t>
      </w:r>
    </w:p>
    <w:p w14:paraId="1A389127" w14:textId="77777777" w:rsidR="00D94F38" w:rsidRPr="00D94F38" w:rsidRDefault="00D94F38" w:rsidP="00D94F38">
      <w:pPr>
        <w:spacing w:before="120" w:after="120"/>
        <w:jc w:val="both"/>
        <w:rPr>
          <w:rFonts w:ascii="Arial" w:eastAsia="Calibri" w:hAnsi="Arial"/>
          <w:szCs w:val="22"/>
          <w:lang w:eastAsia="fr-FR"/>
        </w:rPr>
      </w:pPr>
    </w:p>
    <w:p w14:paraId="07254BAE" w14:textId="77777777" w:rsidR="00D94F38" w:rsidRPr="00D94F38" w:rsidRDefault="00D94F38" w:rsidP="00D94F38">
      <w:pPr>
        <w:keepNext/>
        <w:keepLines/>
        <w:spacing w:before="40" w:after="120"/>
        <w:jc w:val="both"/>
        <w:outlineLvl w:val="2"/>
        <w:rPr>
          <w:rFonts w:ascii="Arial" w:hAnsi="Arial"/>
          <w:color w:val="248146"/>
          <w:sz w:val="22"/>
          <w:szCs w:val="24"/>
          <w:u w:val="single"/>
          <w:lang w:eastAsia="fr-FR"/>
        </w:rPr>
      </w:pPr>
      <w:r w:rsidRPr="00D94F38">
        <w:rPr>
          <w:rFonts w:ascii="Arial" w:hAnsi="Arial"/>
          <w:color w:val="248146"/>
          <w:sz w:val="22"/>
          <w:szCs w:val="24"/>
          <w:u w:val="single"/>
          <w:lang w:eastAsia="fr-FR"/>
        </w:rPr>
        <w:t>Lignes de partage PSN</w:t>
      </w:r>
    </w:p>
    <w:p w14:paraId="3CD502C4" w14:textId="77777777" w:rsidR="00D94F38" w:rsidRPr="003E718C" w:rsidRDefault="00D94F38" w:rsidP="35AEA70D">
      <w:pPr>
        <w:spacing w:before="120" w:after="120"/>
        <w:jc w:val="both"/>
        <w:rPr>
          <w:rFonts w:ascii="Arial" w:eastAsia="Calibri" w:hAnsi="Arial"/>
          <w:strike/>
          <w:lang w:eastAsia="fr-FR"/>
        </w:rPr>
      </w:pPr>
      <w:r w:rsidRPr="003E718C">
        <w:rPr>
          <w:rFonts w:ascii="Arial" w:eastAsia="Calibri" w:hAnsi="Arial"/>
          <w:strike/>
          <w:highlight w:val="yellow"/>
          <w:lang w:eastAsia="fr-FR"/>
        </w:rPr>
        <w:t>Les projets d’irrigation émargeant à ce dispositif ne sont pas éligibles aux autres fiches PSN régionales</w:t>
      </w:r>
      <w:r w:rsidR="1924AE8D" w:rsidRPr="003E718C">
        <w:rPr>
          <w:rFonts w:ascii="Arial" w:eastAsia="Calibri" w:hAnsi="Arial"/>
          <w:strike/>
          <w:highlight w:val="yellow"/>
          <w:lang w:eastAsia="fr-FR"/>
        </w:rPr>
        <w:t>.</w:t>
      </w:r>
      <w:r w:rsidR="1924AE8D" w:rsidRPr="003E718C">
        <w:rPr>
          <w:rFonts w:ascii="Arial" w:eastAsia="Calibri" w:hAnsi="Arial"/>
          <w:strike/>
          <w:lang w:eastAsia="fr-FR"/>
        </w:rPr>
        <w:t xml:space="preserve"> </w:t>
      </w:r>
    </w:p>
    <w:p w14:paraId="52D7E7A7" w14:textId="77777777" w:rsidR="00D94F38" w:rsidRPr="00D94F38" w:rsidRDefault="00D94F38" w:rsidP="00D94F38">
      <w:pPr>
        <w:spacing w:before="120" w:after="120"/>
        <w:jc w:val="both"/>
        <w:rPr>
          <w:rFonts w:ascii="Arial" w:eastAsia="Calibri" w:hAnsi="Arial"/>
          <w:szCs w:val="22"/>
          <w:lang w:eastAsia="fr-FR"/>
        </w:rPr>
      </w:pPr>
      <w:r w:rsidRPr="00D94F38">
        <w:rPr>
          <w:rFonts w:ascii="Arial" w:eastAsia="Calibri" w:hAnsi="Arial"/>
          <w:szCs w:val="22"/>
          <w:lang w:eastAsia="fr-FR"/>
        </w:rPr>
        <w:t xml:space="preserve">Les investissements émargeant à ce dispositif ne sont pas éligibles aux autres fiches PSN régionales.  </w:t>
      </w:r>
    </w:p>
    <w:p w14:paraId="3FDED253" w14:textId="77777777" w:rsidR="00D94F38" w:rsidRPr="00D94F38" w:rsidRDefault="00D94F38" w:rsidP="00D94F38">
      <w:pPr>
        <w:spacing w:before="120" w:after="120"/>
        <w:jc w:val="both"/>
        <w:rPr>
          <w:rFonts w:ascii="Arial" w:eastAsia="Calibri" w:hAnsi="Arial"/>
          <w:szCs w:val="22"/>
          <w:lang w:eastAsia="fr-FR"/>
        </w:rPr>
      </w:pPr>
      <w:r w:rsidRPr="00D94F38">
        <w:rPr>
          <w:rFonts w:ascii="Arial" w:eastAsia="Calibri" w:hAnsi="Arial"/>
          <w:szCs w:val="22"/>
          <w:lang w:eastAsia="fr-FR"/>
        </w:rPr>
        <w:t>Les investissements éligibles à la fiche 73.01 Diversification des activités et des productions agricoles – Volet productions émergentes ne sont pas éligibles à la présente fiche d’intervention.</w:t>
      </w:r>
    </w:p>
    <w:p w14:paraId="6237A021" w14:textId="77777777" w:rsidR="00D94F38" w:rsidRPr="00D94F38" w:rsidRDefault="00D94F38" w:rsidP="00D94F38">
      <w:pPr>
        <w:keepNext/>
        <w:keepLines/>
        <w:spacing w:before="40" w:after="120"/>
        <w:jc w:val="both"/>
        <w:outlineLvl w:val="2"/>
        <w:rPr>
          <w:rFonts w:ascii="Arial" w:hAnsi="Arial"/>
          <w:color w:val="248146"/>
          <w:sz w:val="22"/>
          <w:szCs w:val="24"/>
          <w:u w:val="single"/>
          <w:lang w:eastAsia="fr-FR"/>
        </w:rPr>
      </w:pPr>
      <w:r w:rsidRPr="00D94F38">
        <w:rPr>
          <w:rFonts w:ascii="Arial" w:hAnsi="Arial"/>
          <w:color w:val="248146"/>
          <w:sz w:val="22"/>
          <w:szCs w:val="24"/>
          <w:u w:val="single"/>
          <w:lang w:eastAsia="fr-FR"/>
        </w:rPr>
        <w:t>Lignes de partage FESI</w:t>
      </w:r>
    </w:p>
    <w:p w14:paraId="0B06F3FF" w14:textId="77777777" w:rsidR="00D94F38" w:rsidRPr="00D94F38" w:rsidRDefault="00D94F38" w:rsidP="00D94F38">
      <w:pPr>
        <w:spacing w:before="120" w:after="120"/>
        <w:jc w:val="both"/>
        <w:rPr>
          <w:rFonts w:ascii="Arial" w:eastAsia="Calibri" w:hAnsi="Arial"/>
          <w:szCs w:val="22"/>
          <w:lang w:eastAsia="fr-FR"/>
        </w:rPr>
      </w:pPr>
      <w:r w:rsidRPr="00D94F38">
        <w:rPr>
          <w:rFonts w:ascii="Arial" w:eastAsia="Calibri" w:hAnsi="Arial"/>
          <w:szCs w:val="22"/>
          <w:lang w:eastAsia="fr-FR"/>
        </w:rPr>
        <w:t xml:space="preserve">Les investissements éligibles à la présente fiche ne sont pas éligibles au FEDER ou au FEAMPA. </w:t>
      </w:r>
    </w:p>
    <w:p w14:paraId="24CB4798" w14:textId="77777777" w:rsidR="00D94F38" w:rsidRPr="00D94F38" w:rsidRDefault="00D94F38" w:rsidP="00D94F38">
      <w:pPr>
        <w:spacing w:before="120" w:after="120"/>
        <w:jc w:val="both"/>
        <w:rPr>
          <w:rFonts w:ascii="Arial" w:eastAsia="Calibri" w:hAnsi="Arial"/>
          <w:szCs w:val="22"/>
          <w:lang w:eastAsia="fr-FR"/>
        </w:rPr>
      </w:pPr>
    </w:p>
    <w:p w14:paraId="25865069" w14:textId="77777777" w:rsidR="00D94F38" w:rsidRPr="00D94F38" w:rsidRDefault="00D94F38" w:rsidP="00D94F38">
      <w:pPr>
        <w:keepNext/>
        <w:keepLines/>
        <w:spacing w:before="40" w:after="120"/>
        <w:jc w:val="both"/>
        <w:outlineLvl w:val="1"/>
        <w:rPr>
          <w:rFonts w:ascii="Arial" w:hAnsi="Arial"/>
          <w:b/>
          <w:color w:val="21873F"/>
          <w:sz w:val="26"/>
          <w:szCs w:val="26"/>
          <w:lang w:eastAsia="fr-FR"/>
        </w:rPr>
      </w:pPr>
      <w:r w:rsidRPr="00D94F38">
        <w:rPr>
          <w:rFonts w:ascii="Arial" w:hAnsi="Arial"/>
          <w:b/>
          <w:color w:val="21873F"/>
          <w:sz w:val="26"/>
          <w:szCs w:val="26"/>
          <w:lang w:eastAsia="fr-FR"/>
        </w:rPr>
        <w:t>Nature et montant de l'aide</w:t>
      </w:r>
    </w:p>
    <w:p w14:paraId="2CC79CD8" w14:textId="77777777" w:rsidR="00D94F38" w:rsidRPr="00D94F38" w:rsidRDefault="00D94F38" w:rsidP="00D94F38">
      <w:pPr>
        <w:spacing w:before="120" w:after="120"/>
        <w:jc w:val="both"/>
        <w:rPr>
          <w:rFonts w:ascii="Arial" w:eastAsia="Calibri" w:hAnsi="Arial"/>
          <w:szCs w:val="22"/>
          <w:lang w:eastAsia="fr-FR"/>
        </w:rPr>
      </w:pPr>
      <w:r w:rsidRPr="00D94F38">
        <w:rPr>
          <w:rFonts w:ascii="Arial" w:eastAsia="Calibri" w:hAnsi="Arial"/>
          <w:szCs w:val="22"/>
          <w:lang w:eastAsia="fr-FR"/>
        </w:rPr>
        <w:t>Il s’agit d’une subvention.</w:t>
      </w:r>
    </w:p>
    <w:p w14:paraId="00D8D600" w14:textId="77777777" w:rsidR="00D94F38" w:rsidRPr="00D94F38" w:rsidRDefault="00D94F38" w:rsidP="00D94F38">
      <w:pPr>
        <w:spacing w:before="120" w:after="120"/>
        <w:jc w:val="both"/>
        <w:rPr>
          <w:rFonts w:ascii="Arial" w:eastAsia="Calibri" w:hAnsi="Arial"/>
          <w:szCs w:val="22"/>
          <w:lang w:eastAsia="fr-FR"/>
        </w:rPr>
      </w:pPr>
    </w:p>
    <w:p w14:paraId="19967513" w14:textId="77777777" w:rsidR="00D94F38" w:rsidRPr="00D94F38" w:rsidRDefault="00D94F38" w:rsidP="00D94F38">
      <w:pPr>
        <w:keepNext/>
        <w:keepLines/>
        <w:spacing w:before="40" w:after="120"/>
        <w:jc w:val="both"/>
        <w:outlineLvl w:val="2"/>
        <w:rPr>
          <w:rFonts w:ascii="Arial" w:hAnsi="Arial"/>
          <w:color w:val="248146"/>
          <w:sz w:val="22"/>
          <w:szCs w:val="24"/>
          <w:u w:val="single"/>
          <w:lang w:eastAsia="fr-FR"/>
        </w:rPr>
      </w:pPr>
      <w:r w:rsidRPr="00D94F38">
        <w:rPr>
          <w:rFonts w:ascii="Arial" w:hAnsi="Arial"/>
          <w:color w:val="248146"/>
          <w:sz w:val="22"/>
          <w:szCs w:val="24"/>
          <w:u w:val="single"/>
          <w:lang w:eastAsia="fr-FR"/>
        </w:rPr>
        <w:t>Taux d'aide</w:t>
      </w:r>
    </w:p>
    <w:p w14:paraId="3C1620C9" w14:textId="77777777" w:rsidR="00D94F38" w:rsidRPr="00D94F38" w:rsidRDefault="00D94F38" w:rsidP="00D94F38">
      <w:pPr>
        <w:keepNext/>
        <w:keepLines/>
        <w:spacing w:before="40" w:after="120"/>
        <w:jc w:val="both"/>
        <w:outlineLvl w:val="3"/>
        <w:rPr>
          <w:rFonts w:ascii="Arial" w:hAnsi="Arial"/>
          <w:i/>
          <w:iCs/>
          <w:color w:val="21873F"/>
          <w:sz w:val="22"/>
          <w:szCs w:val="22"/>
          <w:lang w:eastAsia="fr-FR"/>
        </w:rPr>
      </w:pPr>
      <w:r w:rsidRPr="00D94F38">
        <w:rPr>
          <w:rFonts w:ascii="Arial" w:hAnsi="Arial"/>
          <w:i/>
          <w:iCs/>
          <w:color w:val="21873F"/>
          <w:sz w:val="22"/>
          <w:szCs w:val="22"/>
          <w:lang w:eastAsia="fr-FR"/>
        </w:rPr>
        <w:t>Taux de base</w:t>
      </w:r>
    </w:p>
    <w:p w14:paraId="37F49DEB" w14:textId="77777777" w:rsidR="00D94F38" w:rsidRPr="00D94F38" w:rsidRDefault="00D94F38" w:rsidP="00D94F38">
      <w:pPr>
        <w:spacing w:before="120" w:after="120"/>
        <w:jc w:val="both"/>
        <w:rPr>
          <w:rFonts w:ascii="Arial" w:eastAsia="Calibri" w:hAnsi="Arial"/>
          <w:szCs w:val="22"/>
          <w:lang w:eastAsia="fr-FR"/>
        </w:rPr>
      </w:pPr>
      <w:r w:rsidRPr="00D94F38">
        <w:rPr>
          <w:rFonts w:ascii="Arial" w:eastAsia="Calibri" w:hAnsi="Arial"/>
          <w:szCs w:val="22"/>
          <w:lang w:eastAsia="fr-FR"/>
        </w:rPr>
        <w:t>40%</w:t>
      </w:r>
    </w:p>
    <w:p w14:paraId="3E5B08E7" w14:textId="77777777" w:rsidR="00D94F38" w:rsidRPr="00D94F38" w:rsidRDefault="00D94F38" w:rsidP="00D94F38">
      <w:pPr>
        <w:spacing w:before="120" w:after="120"/>
        <w:jc w:val="both"/>
        <w:rPr>
          <w:rFonts w:ascii="Arial" w:eastAsia="Calibri" w:hAnsi="Arial"/>
          <w:szCs w:val="22"/>
          <w:lang w:eastAsia="fr-FR"/>
        </w:rPr>
      </w:pPr>
    </w:p>
    <w:p w14:paraId="4571592A" w14:textId="77777777" w:rsidR="00D94F38" w:rsidRPr="00D94F38" w:rsidRDefault="00D94F38" w:rsidP="00D94F38">
      <w:pPr>
        <w:keepNext/>
        <w:keepLines/>
        <w:spacing w:before="40" w:after="120"/>
        <w:jc w:val="both"/>
        <w:outlineLvl w:val="3"/>
        <w:rPr>
          <w:rFonts w:ascii="Arial" w:hAnsi="Arial"/>
          <w:i/>
          <w:iCs/>
          <w:color w:val="21873F"/>
          <w:sz w:val="22"/>
          <w:szCs w:val="22"/>
          <w:lang w:eastAsia="fr-FR"/>
        </w:rPr>
      </w:pPr>
      <w:r w:rsidRPr="00D94F38">
        <w:rPr>
          <w:rFonts w:ascii="Arial" w:hAnsi="Arial"/>
          <w:i/>
          <w:iCs/>
          <w:color w:val="21873F"/>
          <w:sz w:val="22"/>
          <w:szCs w:val="22"/>
          <w:lang w:eastAsia="fr-FR"/>
        </w:rPr>
        <w:t>Majorations</w:t>
      </w:r>
    </w:p>
    <w:p w14:paraId="28767288" w14:textId="77777777" w:rsidR="00D94F38" w:rsidRPr="00D94F38" w:rsidRDefault="00D94F38" w:rsidP="00D94F38">
      <w:pPr>
        <w:spacing w:before="120" w:after="120"/>
        <w:jc w:val="both"/>
        <w:rPr>
          <w:rFonts w:ascii="Arial" w:eastAsia="Calibri" w:hAnsi="Arial"/>
          <w:szCs w:val="22"/>
          <w:lang w:eastAsia="fr-FR"/>
        </w:rPr>
      </w:pPr>
      <w:r w:rsidRPr="00D94F38">
        <w:rPr>
          <w:rFonts w:ascii="Arial" w:eastAsia="Calibri" w:hAnsi="Arial"/>
          <w:szCs w:val="22"/>
          <w:lang w:eastAsia="fr-FR"/>
        </w:rPr>
        <w:t xml:space="preserve">Projets stratégiques : 15% </w:t>
      </w:r>
    </w:p>
    <w:p w14:paraId="63148FD0" w14:textId="77777777" w:rsidR="00D94F38" w:rsidRPr="00D94F38" w:rsidRDefault="00D94F38" w:rsidP="00D94F38">
      <w:pPr>
        <w:spacing w:before="120" w:after="120"/>
        <w:jc w:val="both"/>
        <w:rPr>
          <w:rFonts w:ascii="Arial" w:eastAsia="Calibri" w:hAnsi="Arial"/>
          <w:szCs w:val="22"/>
          <w:lang w:eastAsia="fr-FR"/>
        </w:rPr>
      </w:pPr>
      <w:r w:rsidRPr="00D94F38">
        <w:rPr>
          <w:rFonts w:ascii="Arial" w:eastAsia="Calibri" w:hAnsi="Arial"/>
          <w:szCs w:val="22"/>
          <w:lang w:eastAsia="fr-FR"/>
        </w:rPr>
        <w:t>Jeunes agriculteurs et nouveaux agriculteurs : 20% (pour les formes sociétaires : au prorata des parts sociales ; pour les groupements : au prorata des adhérents. La majoration est accordée à partir de 10% de parts sociales ou d’adhérents)</w:t>
      </w:r>
    </w:p>
    <w:p w14:paraId="26DE188C" w14:textId="77777777" w:rsidR="00D94F38" w:rsidRPr="00D94F38" w:rsidRDefault="00D94F38" w:rsidP="00D94F38">
      <w:pPr>
        <w:spacing w:before="120" w:after="120"/>
        <w:jc w:val="both"/>
        <w:rPr>
          <w:rFonts w:ascii="Arial" w:eastAsia="Calibri" w:hAnsi="Arial"/>
          <w:szCs w:val="22"/>
          <w:lang w:eastAsia="fr-FR"/>
        </w:rPr>
      </w:pPr>
      <w:r w:rsidRPr="00D94F38">
        <w:rPr>
          <w:rFonts w:ascii="Arial" w:eastAsia="Calibri" w:hAnsi="Arial"/>
          <w:szCs w:val="22"/>
          <w:lang w:eastAsia="fr-FR"/>
        </w:rPr>
        <w:t>Bios (certification nécessaire, pour les projets portés par un collectif : 50% du nombre d’exploitations agricoles au minimum) : 10%</w:t>
      </w:r>
    </w:p>
    <w:p w14:paraId="3160819C" w14:textId="77777777" w:rsidR="00D94F38" w:rsidRPr="00D94F38" w:rsidRDefault="00D94F38" w:rsidP="00D94F38">
      <w:pPr>
        <w:spacing w:before="120" w:after="120"/>
        <w:jc w:val="both"/>
        <w:rPr>
          <w:rFonts w:ascii="Arial" w:eastAsia="Calibri" w:hAnsi="Arial"/>
          <w:szCs w:val="22"/>
          <w:lang w:eastAsia="fr-FR"/>
        </w:rPr>
      </w:pPr>
      <w:r w:rsidRPr="00D94F38">
        <w:rPr>
          <w:rFonts w:ascii="Arial" w:eastAsia="Calibri" w:hAnsi="Arial"/>
          <w:szCs w:val="22"/>
          <w:lang w:eastAsia="fr-FR"/>
        </w:rPr>
        <w:t xml:space="preserve">Collectifs / PEI : 10% </w:t>
      </w:r>
    </w:p>
    <w:p w14:paraId="5E5913D6" w14:textId="77777777" w:rsidR="00D94F38" w:rsidRPr="00D94F38" w:rsidRDefault="00D94F38" w:rsidP="00D94F38">
      <w:pPr>
        <w:spacing w:before="120" w:after="120"/>
        <w:jc w:val="both"/>
        <w:rPr>
          <w:ins w:id="3" w:author="CHAN Servane" w:date="2025-09-17T14:33:00Z" w16du:dateUtc="2025-09-17T14:33:46Z"/>
          <w:rFonts w:ascii="Arial" w:eastAsia="Calibri" w:hAnsi="Arial"/>
          <w:szCs w:val="22"/>
          <w:lang w:eastAsia="fr-FR"/>
        </w:rPr>
      </w:pPr>
      <w:r w:rsidRPr="00D94F38">
        <w:rPr>
          <w:rFonts w:ascii="Arial" w:eastAsia="Calibri" w:hAnsi="Arial"/>
          <w:szCs w:val="22"/>
          <w:lang w:eastAsia="fr-FR"/>
        </w:rPr>
        <w:t xml:space="preserve">Zone de montagne : 5% </w:t>
      </w:r>
    </w:p>
    <w:p w14:paraId="5E51EEE8" w14:textId="15C786A9" w:rsidR="003E718C" w:rsidRDefault="003E718C" w:rsidP="00D94F38">
      <w:pPr>
        <w:spacing w:before="120" w:after="120"/>
        <w:jc w:val="both"/>
        <w:rPr>
          <w:rFonts w:ascii="Arial" w:eastAsia="Calibri" w:hAnsi="Arial"/>
          <w:szCs w:val="22"/>
          <w:lang w:eastAsia="fr-FR"/>
        </w:rPr>
      </w:pPr>
      <w:r w:rsidRPr="006C0204">
        <w:rPr>
          <w:rFonts w:ascii="Arial" w:eastAsia="Calibri" w:hAnsi="Arial"/>
          <w:szCs w:val="22"/>
          <w:highlight w:val="yellow"/>
          <w:lang w:eastAsia="fr-FR"/>
        </w:rPr>
        <w:t>Stockage eau pluviale (installation d’une cuve de stockage enterrée) : 15%</w:t>
      </w:r>
      <w:r w:rsidRPr="004916C0">
        <w:rPr>
          <w:rFonts w:ascii="Arial" w:eastAsia="Calibri" w:hAnsi="Arial"/>
          <w:szCs w:val="22"/>
          <w:lang w:eastAsia="fr-FR"/>
        </w:rPr>
        <w:t xml:space="preserve"> </w:t>
      </w:r>
    </w:p>
    <w:p w14:paraId="1A5AF49A" w14:textId="58F8C518" w:rsidR="00D94F38" w:rsidRPr="00D94F38" w:rsidRDefault="00D94F38" w:rsidP="00D94F38">
      <w:pPr>
        <w:spacing w:before="120" w:after="120"/>
        <w:jc w:val="both"/>
        <w:rPr>
          <w:rFonts w:ascii="Arial" w:eastAsia="Calibri" w:hAnsi="Arial"/>
          <w:szCs w:val="22"/>
          <w:lang w:eastAsia="fr-FR"/>
        </w:rPr>
      </w:pPr>
    </w:p>
    <w:p w14:paraId="2E667517" w14:textId="77777777" w:rsidR="00D94F38" w:rsidRPr="00D94F38" w:rsidRDefault="00D94F38" w:rsidP="00D94F38">
      <w:pPr>
        <w:spacing w:before="120" w:after="120"/>
        <w:jc w:val="both"/>
        <w:rPr>
          <w:rFonts w:ascii="Arial" w:eastAsia="Calibri" w:hAnsi="Arial"/>
          <w:szCs w:val="22"/>
          <w:lang w:eastAsia="fr-FR"/>
        </w:rPr>
      </w:pPr>
    </w:p>
    <w:p w14:paraId="2BA6AF3A" w14:textId="77777777" w:rsidR="00D94F38" w:rsidRPr="00D94F38" w:rsidRDefault="00D94F38" w:rsidP="00D94F38">
      <w:pPr>
        <w:spacing w:before="120" w:after="120"/>
        <w:jc w:val="both"/>
        <w:rPr>
          <w:rFonts w:ascii="Arial" w:eastAsia="Calibri" w:hAnsi="Arial"/>
          <w:szCs w:val="22"/>
          <w:lang w:eastAsia="fr-FR"/>
        </w:rPr>
      </w:pPr>
      <w:r w:rsidRPr="00D94F38">
        <w:rPr>
          <w:rFonts w:ascii="Arial" w:eastAsia="Calibri" w:hAnsi="Arial"/>
          <w:szCs w:val="22"/>
          <w:lang w:eastAsia="fr-FR"/>
        </w:rPr>
        <w:t>Il est possible de cumuler des majorations dans la limite d’un taux d’aide global de 55%, sauf pour les JA et nouveaux agriculteurs qui pourront être financés à un taux de 60%.</w:t>
      </w:r>
    </w:p>
    <w:p w14:paraId="349CFC91" w14:textId="77777777" w:rsidR="00D94F38" w:rsidRPr="00D94F38" w:rsidRDefault="00D94F38" w:rsidP="00D94F38">
      <w:pPr>
        <w:spacing w:before="120" w:after="120"/>
        <w:jc w:val="both"/>
        <w:rPr>
          <w:rFonts w:ascii="Arial" w:eastAsia="Calibri" w:hAnsi="Arial"/>
          <w:szCs w:val="22"/>
          <w:lang w:eastAsia="fr-FR"/>
        </w:rPr>
      </w:pPr>
    </w:p>
    <w:p w14:paraId="05921EDF" w14:textId="77777777" w:rsidR="00D94F38" w:rsidRPr="00D94F38" w:rsidRDefault="00D94F38" w:rsidP="00D94F38">
      <w:pPr>
        <w:keepNext/>
        <w:keepLines/>
        <w:spacing w:before="40" w:after="120"/>
        <w:jc w:val="both"/>
        <w:outlineLvl w:val="2"/>
        <w:rPr>
          <w:rFonts w:ascii="Arial" w:hAnsi="Arial"/>
          <w:color w:val="248146"/>
          <w:sz w:val="22"/>
          <w:szCs w:val="24"/>
          <w:u w:val="single"/>
          <w:lang w:eastAsia="fr-FR"/>
        </w:rPr>
      </w:pPr>
      <w:r w:rsidRPr="00D94F38">
        <w:rPr>
          <w:rFonts w:ascii="Arial" w:hAnsi="Arial"/>
          <w:color w:val="248146"/>
          <w:sz w:val="22"/>
          <w:szCs w:val="24"/>
          <w:u w:val="single"/>
          <w:lang w:eastAsia="fr-FR"/>
        </w:rPr>
        <w:t>Calcul du montant de la subvention</w:t>
      </w:r>
    </w:p>
    <w:p w14:paraId="51B6FC78" w14:textId="77777777" w:rsidR="00D94F38" w:rsidRPr="00D94F38" w:rsidRDefault="00D94F38" w:rsidP="00D94F38">
      <w:pPr>
        <w:keepNext/>
        <w:keepLines/>
        <w:spacing w:before="40" w:after="120"/>
        <w:jc w:val="both"/>
        <w:outlineLvl w:val="3"/>
        <w:rPr>
          <w:rFonts w:ascii="Arial" w:hAnsi="Arial"/>
          <w:i/>
          <w:iCs/>
          <w:color w:val="21873F"/>
          <w:sz w:val="22"/>
          <w:szCs w:val="22"/>
          <w:lang w:eastAsia="fr-FR"/>
        </w:rPr>
      </w:pPr>
      <w:r w:rsidRPr="00D94F38">
        <w:rPr>
          <w:rFonts w:ascii="Arial" w:hAnsi="Arial"/>
          <w:i/>
          <w:iCs/>
          <w:color w:val="21873F"/>
          <w:sz w:val="22"/>
          <w:szCs w:val="22"/>
          <w:lang w:eastAsia="fr-FR"/>
        </w:rPr>
        <w:t>Plancher (en dépenses éligibles)</w:t>
      </w:r>
    </w:p>
    <w:p w14:paraId="74006EEB" w14:textId="77777777" w:rsidR="00D94F38" w:rsidRPr="00D94F38" w:rsidRDefault="00D94F38" w:rsidP="00D94F38">
      <w:pPr>
        <w:spacing w:before="120" w:after="120"/>
        <w:jc w:val="both"/>
        <w:rPr>
          <w:rFonts w:ascii="Arial" w:eastAsia="Calibri" w:hAnsi="Arial"/>
          <w:szCs w:val="22"/>
          <w:lang w:eastAsia="fr-FR"/>
        </w:rPr>
      </w:pPr>
      <w:r w:rsidRPr="00D94F38">
        <w:rPr>
          <w:rFonts w:ascii="Arial" w:eastAsia="Calibri" w:hAnsi="Arial"/>
          <w:szCs w:val="22"/>
          <w:lang w:eastAsia="fr-FR"/>
        </w:rPr>
        <w:t xml:space="preserve">5 000 € </w:t>
      </w:r>
    </w:p>
    <w:p w14:paraId="4FAC19B7" w14:textId="77777777" w:rsidR="00D94F38" w:rsidRPr="00D94F38" w:rsidRDefault="00D94F38" w:rsidP="00D94F38">
      <w:pPr>
        <w:spacing w:before="120" w:after="120"/>
        <w:jc w:val="both"/>
        <w:rPr>
          <w:rFonts w:ascii="Arial" w:eastAsia="Calibri" w:hAnsi="Arial"/>
          <w:szCs w:val="22"/>
          <w:lang w:eastAsia="fr-FR"/>
        </w:rPr>
      </w:pPr>
    </w:p>
    <w:p w14:paraId="18637480" w14:textId="77777777" w:rsidR="00D94F38" w:rsidRPr="00D94F38" w:rsidRDefault="00D94F38" w:rsidP="00D94F38">
      <w:pPr>
        <w:keepNext/>
        <w:keepLines/>
        <w:spacing w:before="40" w:after="120"/>
        <w:jc w:val="both"/>
        <w:outlineLvl w:val="3"/>
        <w:rPr>
          <w:rFonts w:ascii="Arial" w:hAnsi="Arial"/>
          <w:i/>
          <w:iCs/>
          <w:color w:val="21873F"/>
          <w:sz w:val="22"/>
          <w:szCs w:val="22"/>
          <w:lang w:eastAsia="fr-FR"/>
        </w:rPr>
      </w:pPr>
      <w:r w:rsidRPr="00D94F38">
        <w:rPr>
          <w:rFonts w:ascii="Arial" w:hAnsi="Arial"/>
          <w:i/>
          <w:iCs/>
          <w:color w:val="21873F"/>
          <w:sz w:val="22"/>
          <w:szCs w:val="22"/>
          <w:lang w:eastAsia="fr-FR"/>
        </w:rPr>
        <w:t>Plafond (en dépenses éligibles)</w:t>
      </w:r>
    </w:p>
    <w:p w14:paraId="3A78FF02" w14:textId="77777777" w:rsidR="00D94F38" w:rsidRPr="00D94F38" w:rsidRDefault="00D94F38" w:rsidP="00D94F38">
      <w:pPr>
        <w:spacing w:before="120" w:after="120"/>
        <w:jc w:val="both"/>
        <w:rPr>
          <w:rFonts w:ascii="Arial" w:eastAsia="Calibri" w:hAnsi="Arial"/>
          <w:szCs w:val="22"/>
          <w:lang w:eastAsia="fr-FR"/>
        </w:rPr>
      </w:pPr>
      <w:r w:rsidRPr="00D94F38">
        <w:rPr>
          <w:rFonts w:ascii="Arial" w:eastAsia="Calibri" w:hAnsi="Arial"/>
          <w:szCs w:val="22"/>
          <w:lang w:eastAsia="fr-FR"/>
        </w:rPr>
        <w:t xml:space="preserve">30 000 € </w:t>
      </w:r>
    </w:p>
    <w:p w14:paraId="4EDBC585" w14:textId="77777777" w:rsidR="00D94F38" w:rsidRPr="00D94F38" w:rsidRDefault="00D94F38" w:rsidP="00D94F38">
      <w:pPr>
        <w:spacing w:before="120" w:after="120"/>
        <w:jc w:val="both"/>
        <w:rPr>
          <w:rFonts w:ascii="Arial" w:eastAsia="Calibri" w:hAnsi="Arial"/>
          <w:szCs w:val="22"/>
          <w:lang w:eastAsia="fr-FR"/>
        </w:rPr>
      </w:pPr>
    </w:p>
    <w:p w14:paraId="60355854" w14:textId="77777777" w:rsidR="00D94F38" w:rsidRPr="00D94F38" w:rsidRDefault="00D94F38" w:rsidP="00D94F38">
      <w:pPr>
        <w:keepNext/>
        <w:keepLines/>
        <w:spacing w:before="40" w:after="120"/>
        <w:jc w:val="both"/>
        <w:outlineLvl w:val="3"/>
        <w:rPr>
          <w:rFonts w:ascii="Arial" w:hAnsi="Arial"/>
          <w:i/>
          <w:iCs/>
          <w:color w:val="21873F"/>
          <w:sz w:val="22"/>
          <w:szCs w:val="22"/>
          <w:lang w:eastAsia="fr-FR"/>
        </w:rPr>
      </w:pPr>
      <w:r w:rsidRPr="00D94F38">
        <w:rPr>
          <w:rFonts w:ascii="Arial" w:hAnsi="Arial"/>
          <w:i/>
          <w:iCs/>
          <w:color w:val="21873F"/>
          <w:sz w:val="22"/>
          <w:szCs w:val="22"/>
          <w:lang w:eastAsia="fr-FR"/>
        </w:rPr>
        <w:lastRenderedPageBreak/>
        <w:t>Sur-plafonds (en dépenses éligibles)</w:t>
      </w:r>
    </w:p>
    <w:p w14:paraId="798A869F" w14:textId="77777777" w:rsidR="00D94F38" w:rsidRPr="00D94F38" w:rsidRDefault="00D94F38" w:rsidP="00D94F38">
      <w:pPr>
        <w:spacing w:before="120" w:after="120"/>
        <w:jc w:val="both"/>
        <w:rPr>
          <w:rFonts w:ascii="Arial" w:eastAsia="Calibri" w:hAnsi="Arial"/>
          <w:szCs w:val="22"/>
          <w:lang w:eastAsia="fr-FR"/>
        </w:rPr>
      </w:pPr>
      <w:r w:rsidRPr="00D94F38">
        <w:rPr>
          <w:rFonts w:ascii="Arial" w:eastAsia="Calibri" w:hAnsi="Arial"/>
          <w:szCs w:val="22"/>
          <w:lang w:eastAsia="fr-FR"/>
        </w:rPr>
        <w:t>Transparence GAEC : + 20 000 € pour deuxième associé + 10 000 € pour un 3</w:t>
      </w:r>
      <w:r w:rsidRPr="00D94F38">
        <w:rPr>
          <w:rFonts w:ascii="Arial" w:eastAsia="Calibri" w:hAnsi="Arial"/>
          <w:szCs w:val="22"/>
          <w:vertAlign w:val="superscript"/>
          <w:lang w:eastAsia="fr-FR"/>
        </w:rPr>
        <w:t>ème</w:t>
      </w:r>
      <w:r w:rsidRPr="00D94F38">
        <w:rPr>
          <w:rFonts w:ascii="Arial" w:eastAsia="Calibri" w:hAnsi="Arial"/>
          <w:szCs w:val="22"/>
          <w:lang w:eastAsia="fr-FR"/>
        </w:rPr>
        <w:t xml:space="preserve"> associé</w:t>
      </w:r>
    </w:p>
    <w:p w14:paraId="525B887B" w14:textId="77777777" w:rsidR="00D94F38" w:rsidRPr="00D94F38" w:rsidRDefault="00D94F38" w:rsidP="00D94F38">
      <w:pPr>
        <w:spacing w:before="120" w:after="120"/>
        <w:jc w:val="both"/>
        <w:rPr>
          <w:rFonts w:ascii="Arial" w:eastAsia="Calibri" w:hAnsi="Arial"/>
          <w:szCs w:val="22"/>
          <w:lang w:eastAsia="fr-FR"/>
        </w:rPr>
      </w:pPr>
      <w:r w:rsidRPr="00D94F38">
        <w:rPr>
          <w:rFonts w:ascii="Arial" w:eastAsia="Calibri" w:hAnsi="Arial"/>
          <w:szCs w:val="22"/>
          <w:lang w:eastAsia="fr-FR"/>
        </w:rPr>
        <w:t>Groupements d’agriculteurs : + 70 000 €</w:t>
      </w:r>
    </w:p>
    <w:p w14:paraId="5564E39B" w14:textId="5AF079E3" w:rsidR="003E718C" w:rsidRDefault="00D94F38" w:rsidP="00D94F38">
      <w:pPr>
        <w:spacing w:before="120" w:after="120"/>
        <w:jc w:val="both"/>
        <w:rPr>
          <w:rFonts w:ascii="Arial" w:eastAsia="Calibri" w:hAnsi="Arial"/>
          <w:szCs w:val="22"/>
          <w:lang w:eastAsia="fr-FR"/>
        </w:rPr>
      </w:pPr>
      <w:r w:rsidRPr="00D94F38">
        <w:rPr>
          <w:rFonts w:ascii="Arial" w:eastAsia="Calibri" w:hAnsi="Arial"/>
          <w:szCs w:val="22"/>
          <w:lang w:eastAsia="fr-FR"/>
        </w:rPr>
        <w:t>Projets stratégiques : + 15 000 €</w:t>
      </w:r>
    </w:p>
    <w:p w14:paraId="2118605C" w14:textId="38ACB9E9" w:rsidR="003E718C" w:rsidRPr="00D94F38" w:rsidRDefault="003E718C" w:rsidP="00D94F38">
      <w:pPr>
        <w:spacing w:before="120" w:after="120"/>
        <w:jc w:val="both"/>
        <w:rPr>
          <w:rFonts w:ascii="Arial" w:eastAsia="Calibri" w:hAnsi="Arial"/>
          <w:szCs w:val="22"/>
        </w:rPr>
      </w:pPr>
      <w:r w:rsidRPr="006C0204">
        <w:rPr>
          <w:rFonts w:ascii="Arial" w:eastAsia="Calibri" w:hAnsi="Arial"/>
          <w:szCs w:val="22"/>
          <w:highlight w:val="yellow"/>
          <w:lang w:eastAsia="fr-FR"/>
        </w:rPr>
        <w:t>Stockage eau pluviale (installation d’une cuve enterrée) : + 30 000 €</w:t>
      </w:r>
    </w:p>
    <w:p w14:paraId="1D90D2D9" w14:textId="42D326AD" w:rsidR="00D94F38" w:rsidRPr="003E718C" w:rsidRDefault="00D94F38" w:rsidP="003E718C">
      <w:pPr>
        <w:spacing w:before="120" w:after="120"/>
        <w:jc w:val="both"/>
        <w:rPr>
          <w:rFonts w:ascii="Arial" w:eastAsia="Calibri" w:hAnsi="Arial"/>
          <w:szCs w:val="22"/>
          <w:lang w:eastAsia="fr-FR"/>
        </w:rPr>
      </w:pPr>
      <w:r w:rsidRPr="003E718C">
        <w:rPr>
          <w:rFonts w:ascii="Arial" w:eastAsia="Calibri" w:hAnsi="Arial"/>
          <w:szCs w:val="22"/>
          <w:highlight w:val="yellow"/>
          <w:lang w:eastAsia="fr-FR"/>
        </w:rPr>
        <w:t>Aire de lavage collective :</w:t>
      </w:r>
      <w:r w:rsidR="00367941" w:rsidRPr="003E718C">
        <w:rPr>
          <w:rFonts w:ascii="Arial" w:eastAsia="Calibri" w:hAnsi="Arial"/>
          <w:szCs w:val="22"/>
          <w:highlight w:val="yellow"/>
          <w:lang w:eastAsia="fr-FR"/>
        </w:rPr>
        <w:t xml:space="preserve"> </w:t>
      </w:r>
      <w:r w:rsidRPr="003E718C">
        <w:rPr>
          <w:rFonts w:ascii="Arial" w:eastAsia="Calibri" w:hAnsi="Arial"/>
          <w:szCs w:val="22"/>
          <w:highlight w:val="yellow"/>
          <w:lang w:eastAsia="fr-FR"/>
        </w:rPr>
        <w:t>+ 400 000 €</w:t>
      </w:r>
    </w:p>
    <w:p w14:paraId="57F59BDB" w14:textId="77777777" w:rsidR="00D94F38" w:rsidRPr="00D94F38" w:rsidRDefault="00D94F38" w:rsidP="00D94F38">
      <w:pPr>
        <w:spacing w:before="120" w:after="120"/>
        <w:jc w:val="both"/>
        <w:rPr>
          <w:rFonts w:ascii="Arial" w:eastAsia="Calibri" w:hAnsi="Arial"/>
          <w:szCs w:val="22"/>
          <w:lang w:eastAsia="fr-FR"/>
        </w:rPr>
      </w:pPr>
    </w:p>
    <w:p w14:paraId="04691646" w14:textId="77777777" w:rsidR="00D94F38" w:rsidRPr="00D94F38" w:rsidRDefault="00D94F38" w:rsidP="00D94F38">
      <w:pPr>
        <w:keepNext/>
        <w:keepLines/>
        <w:spacing w:before="40" w:after="120"/>
        <w:jc w:val="both"/>
        <w:outlineLvl w:val="1"/>
        <w:rPr>
          <w:rFonts w:ascii="Arial" w:hAnsi="Arial"/>
          <w:b/>
          <w:color w:val="21873F"/>
          <w:sz w:val="26"/>
          <w:szCs w:val="26"/>
          <w:lang w:eastAsia="fr-FR"/>
        </w:rPr>
      </w:pPr>
      <w:r w:rsidRPr="00D94F38">
        <w:rPr>
          <w:rFonts w:ascii="Arial" w:hAnsi="Arial"/>
          <w:b/>
          <w:color w:val="21873F"/>
          <w:sz w:val="26"/>
          <w:szCs w:val="26"/>
          <w:lang w:eastAsia="fr-FR"/>
        </w:rPr>
        <w:t xml:space="preserve">Modalités de mise en œuvre </w:t>
      </w:r>
    </w:p>
    <w:p w14:paraId="4E883C9E" w14:textId="77777777" w:rsidR="00D94F38" w:rsidRPr="00D94F38" w:rsidRDefault="00D94F38" w:rsidP="00D94F38">
      <w:pPr>
        <w:spacing w:before="120" w:after="120"/>
        <w:jc w:val="both"/>
        <w:rPr>
          <w:rFonts w:ascii="Arial" w:eastAsia="Calibri" w:hAnsi="Arial"/>
          <w:szCs w:val="22"/>
          <w:lang w:eastAsia="fr-FR"/>
        </w:rPr>
      </w:pPr>
      <w:r w:rsidRPr="00D94F38">
        <w:rPr>
          <w:rFonts w:ascii="Arial" w:eastAsia="Calibri" w:hAnsi="Arial"/>
          <w:szCs w:val="22"/>
          <w:lang w:eastAsia="fr-FR"/>
        </w:rPr>
        <w:t xml:space="preserve">Cette intervention est mise en œuvre via des appels à projets. </w:t>
      </w:r>
    </w:p>
    <w:p w14:paraId="5B8A5449" w14:textId="77777777" w:rsidR="00D94F38" w:rsidRPr="00D94F38" w:rsidRDefault="00D94F38" w:rsidP="00D94F38">
      <w:pPr>
        <w:keepNext/>
        <w:keepLines/>
        <w:spacing w:before="40" w:after="120"/>
        <w:jc w:val="both"/>
        <w:outlineLvl w:val="1"/>
        <w:rPr>
          <w:rFonts w:ascii="Arial" w:hAnsi="Arial"/>
          <w:b/>
          <w:color w:val="21873F"/>
          <w:sz w:val="26"/>
          <w:szCs w:val="26"/>
          <w:lang w:eastAsia="fr-FR"/>
        </w:rPr>
      </w:pPr>
    </w:p>
    <w:p w14:paraId="64D05B05" w14:textId="77777777" w:rsidR="00D94F38" w:rsidRPr="00D94F38" w:rsidRDefault="00D94F38" w:rsidP="00D94F38">
      <w:pPr>
        <w:keepNext/>
        <w:keepLines/>
        <w:spacing w:before="40" w:after="120"/>
        <w:jc w:val="both"/>
        <w:outlineLvl w:val="1"/>
        <w:rPr>
          <w:rFonts w:ascii="Arial" w:hAnsi="Arial"/>
          <w:b/>
          <w:color w:val="21873F"/>
          <w:sz w:val="26"/>
          <w:szCs w:val="26"/>
          <w:lang w:eastAsia="fr-FR"/>
        </w:rPr>
      </w:pPr>
      <w:r w:rsidRPr="00D94F38">
        <w:rPr>
          <w:rFonts w:ascii="Arial" w:hAnsi="Arial"/>
          <w:b/>
          <w:color w:val="21873F"/>
          <w:sz w:val="26"/>
          <w:szCs w:val="26"/>
          <w:lang w:eastAsia="fr-FR"/>
        </w:rPr>
        <w:t>Modalités de versement</w:t>
      </w:r>
    </w:p>
    <w:p w14:paraId="2840BB3D" w14:textId="77777777" w:rsidR="00D94F38" w:rsidRPr="00D94F38" w:rsidRDefault="00D94F38" w:rsidP="00D94F38">
      <w:pPr>
        <w:spacing w:before="120" w:after="120"/>
        <w:jc w:val="both"/>
        <w:rPr>
          <w:rFonts w:ascii="Arial" w:eastAsia="Calibri" w:hAnsi="Arial"/>
          <w:szCs w:val="22"/>
          <w:lang w:eastAsia="fr-FR"/>
        </w:rPr>
      </w:pPr>
      <w:r w:rsidRPr="00D94F38">
        <w:rPr>
          <w:rFonts w:ascii="Arial" w:eastAsia="Calibri" w:hAnsi="Arial"/>
          <w:szCs w:val="22"/>
          <w:lang w:eastAsia="fr-FR"/>
        </w:rPr>
        <w:t>Le versement d’un acompte unique est possible. Les modalités de dépôt et de versement seront précisées dans les décisions attributives d’aides.</w:t>
      </w:r>
    </w:p>
    <w:p w14:paraId="565BE6A1" w14:textId="77777777" w:rsidR="00D94F38" w:rsidRPr="00D94F38" w:rsidRDefault="00D94F38" w:rsidP="00D94F38">
      <w:pPr>
        <w:spacing w:before="120" w:after="120"/>
        <w:jc w:val="both"/>
        <w:rPr>
          <w:rFonts w:ascii="Arial" w:eastAsia="Calibri" w:hAnsi="Arial"/>
          <w:szCs w:val="22"/>
          <w:lang w:eastAsia="fr-FR"/>
        </w:rPr>
      </w:pPr>
      <w:r w:rsidRPr="00D94F38">
        <w:rPr>
          <w:rFonts w:ascii="Arial" w:eastAsia="Calibri" w:hAnsi="Arial"/>
          <w:szCs w:val="22"/>
          <w:lang w:eastAsia="fr-FR"/>
        </w:rPr>
        <w:t xml:space="preserve">Le cofinancement est assuré en paiement associé. </w:t>
      </w:r>
    </w:p>
    <w:p w14:paraId="1EAB95AB" w14:textId="77777777" w:rsidR="00D94F38" w:rsidRPr="00D94F38" w:rsidRDefault="00D94F38" w:rsidP="00D94F38">
      <w:pPr>
        <w:spacing w:before="120" w:after="120"/>
        <w:jc w:val="both"/>
        <w:rPr>
          <w:rFonts w:ascii="Arial" w:eastAsia="Calibri" w:hAnsi="Arial"/>
          <w:szCs w:val="22"/>
          <w:lang w:eastAsia="fr-FR"/>
        </w:rPr>
      </w:pPr>
      <w:r w:rsidRPr="00D94F38">
        <w:rPr>
          <w:rFonts w:ascii="Arial" w:eastAsia="Calibri" w:hAnsi="Arial"/>
          <w:szCs w:val="22"/>
          <w:lang w:eastAsia="fr-FR"/>
        </w:rPr>
        <w:t xml:space="preserve">Les avances ne sont pas autorisées sur cette intervention. </w:t>
      </w:r>
    </w:p>
    <w:p w14:paraId="3799792B" w14:textId="77777777" w:rsidR="00D94F38" w:rsidRPr="00D94F38" w:rsidRDefault="00D94F38" w:rsidP="00D94F38">
      <w:pPr>
        <w:spacing w:before="120" w:after="120"/>
        <w:jc w:val="both"/>
        <w:rPr>
          <w:rFonts w:ascii="Arial" w:eastAsia="Calibri" w:hAnsi="Arial"/>
          <w:szCs w:val="22"/>
          <w:lang w:eastAsia="fr-FR"/>
        </w:rPr>
      </w:pPr>
    </w:p>
    <w:p w14:paraId="15CA3B5E" w14:textId="77777777" w:rsidR="00D94F38" w:rsidRPr="00D94F38" w:rsidRDefault="00D94F38" w:rsidP="00D94F38">
      <w:pPr>
        <w:keepNext/>
        <w:keepLines/>
        <w:spacing w:before="40" w:after="120"/>
        <w:jc w:val="both"/>
        <w:outlineLvl w:val="1"/>
        <w:rPr>
          <w:rFonts w:ascii="Arial" w:hAnsi="Arial"/>
          <w:b/>
          <w:color w:val="21873F"/>
          <w:sz w:val="26"/>
          <w:szCs w:val="26"/>
          <w:lang w:eastAsia="fr-FR"/>
        </w:rPr>
      </w:pPr>
      <w:r w:rsidRPr="00D94F38">
        <w:rPr>
          <w:rFonts w:ascii="Arial" w:hAnsi="Arial"/>
          <w:b/>
          <w:color w:val="21873F"/>
          <w:sz w:val="26"/>
          <w:szCs w:val="26"/>
          <w:lang w:eastAsia="fr-FR"/>
        </w:rPr>
        <w:t>Modalité de sélection des dossiers</w:t>
      </w:r>
    </w:p>
    <w:p w14:paraId="0A544956" w14:textId="77777777" w:rsidR="00D94F38" w:rsidRPr="00D94F38" w:rsidRDefault="00D94F38" w:rsidP="00D94F38">
      <w:pPr>
        <w:spacing w:before="120" w:after="120"/>
        <w:jc w:val="both"/>
        <w:rPr>
          <w:rFonts w:ascii="Arial" w:eastAsia="Calibri" w:hAnsi="Arial"/>
          <w:szCs w:val="22"/>
          <w:lang w:eastAsia="fr-FR"/>
        </w:rPr>
      </w:pPr>
      <w:r w:rsidRPr="00D94F38">
        <w:rPr>
          <w:rFonts w:ascii="Arial" w:eastAsia="Calibri" w:hAnsi="Arial"/>
          <w:szCs w:val="22"/>
          <w:lang w:eastAsia="fr-FR"/>
        </w:rPr>
        <w:t>Les projets sont sélectionnés régionalement à la suite d’appels à projets.</w:t>
      </w:r>
    </w:p>
    <w:p w14:paraId="5E8E26F5" w14:textId="77777777" w:rsidR="00D94F38" w:rsidRPr="00D94F38" w:rsidRDefault="00D94F38" w:rsidP="00D94F38">
      <w:pPr>
        <w:spacing w:before="120" w:after="120"/>
        <w:jc w:val="both"/>
        <w:rPr>
          <w:rFonts w:ascii="Arial" w:eastAsia="Calibri" w:hAnsi="Arial"/>
          <w:szCs w:val="22"/>
          <w:lang w:eastAsia="fr-FR"/>
        </w:rPr>
      </w:pPr>
      <w:r w:rsidRPr="00D94F38">
        <w:rPr>
          <w:rFonts w:ascii="Arial" w:eastAsia="Calibri" w:hAnsi="Arial"/>
          <w:szCs w:val="22"/>
          <w:lang w:eastAsia="fr-FR"/>
        </w:rPr>
        <w:t>La sélection s’opère en priorisant les dossiers selon les critères et principes suivants, par volet d’intervention :</w:t>
      </w:r>
    </w:p>
    <w:p w14:paraId="0E79601F" w14:textId="77777777" w:rsidR="00D94F38" w:rsidRPr="00D94F38" w:rsidRDefault="00D94F38" w:rsidP="00D94F38">
      <w:pPr>
        <w:numPr>
          <w:ilvl w:val="0"/>
          <w:numId w:val="7"/>
        </w:numPr>
        <w:spacing w:before="120" w:after="120"/>
        <w:jc w:val="both"/>
        <w:rPr>
          <w:rFonts w:ascii="Arial" w:eastAsia="Calibri" w:hAnsi="Arial"/>
          <w:szCs w:val="22"/>
          <w:lang w:eastAsia="fr-FR"/>
        </w:rPr>
      </w:pPr>
      <w:r w:rsidRPr="00D94F38">
        <w:rPr>
          <w:rFonts w:ascii="Arial" w:eastAsia="Calibri" w:hAnsi="Arial"/>
          <w:szCs w:val="22"/>
          <w:lang w:eastAsia="fr-FR"/>
        </w:rPr>
        <w:t>Maîtrise du risque économique ;</w:t>
      </w:r>
    </w:p>
    <w:p w14:paraId="616933F1" w14:textId="77777777" w:rsidR="00D94F38" w:rsidRPr="00D94F38" w:rsidRDefault="00D94F38" w:rsidP="00D94F38">
      <w:pPr>
        <w:numPr>
          <w:ilvl w:val="0"/>
          <w:numId w:val="7"/>
        </w:numPr>
        <w:spacing w:before="120" w:after="120"/>
        <w:jc w:val="both"/>
        <w:rPr>
          <w:rFonts w:ascii="Arial" w:eastAsia="Calibri" w:hAnsi="Arial"/>
          <w:szCs w:val="22"/>
          <w:lang w:eastAsia="fr-FR"/>
        </w:rPr>
      </w:pPr>
      <w:r w:rsidRPr="00D94F38">
        <w:rPr>
          <w:rFonts w:ascii="Arial" w:eastAsia="Calibri" w:hAnsi="Arial"/>
          <w:szCs w:val="22"/>
          <w:lang w:eastAsia="fr-FR"/>
        </w:rPr>
        <w:t>Qualité ;</w:t>
      </w:r>
    </w:p>
    <w:p w14:paraId="1BFA849D" w14:textId="77777777" w:rsidR="00D94F38" w:rsidRPr="00D94F38" w:rsidRDefault="00D94F38" w:rsidP="00D94F38">
      <w:pPr>
        <w:numPr>
          <w:ilvl w:val="0"/>
          <w:numId w:val="7"/>
        </w:numPr>
        <w:spacing w:before="120" w:after="120"/>
        <w:jc w:val="both"/>
        <w:rPr>
          <w:rFonts w:ascii="Arial" w:eastAsia="Calibri" w:hAnsi="Arial"/>
          <w:szCs w:val="22"/>
          <w:lang w:eastAsia="fr-FR"/>
        </w:rPr>
      </w:pPr>
      <w:r w:rsidRPr="00D94F38">
        <w:rPr>
          <w:rFonts w:ascii="Arial" w:eastAsia="Calibri" w:hAnsi="Arial"/>
          <w:szCs w:val="22"/>
          <w:lang w:eastAsia="fr-FR"/>
        </w:rPr>
        <w:t>Types de porteur ;</w:t>
      </w:r>
    </w:p>
    <w:p w14:paraId="74BE2943" w14:textId="77777777" w:rsidR="00D94F38" w:rsidRPr="00D94F38" w:rsidRDefault="00D94F38" w:rsidP="00D94F38">
      <w:pPr>
        <w:numPr>
          <w:ilvl w:val="0"/>
          <w:numId w:val="7"/>
        </w:numPr>
        <w:spacing w:before="120" w:after="120"/>
        <w:jc w:val="both"/>
        <w:rPr>
          <w:rFonts w:ascii="Arial" w:eastAsia="Calibri" w:hAnsi="Arial"/>
          <w:szCs w:val="22"/>
          <w:lang w:eastAsia="fr-FR"/>
        </w:rPr>
      </w:pPr>
      <w:r w:rsidRPr="00D94F38">
        <w:rPr>
          <w:rFonts w:ascii="Arial" w:eastAsia="Calibri" w:hAnsi="Arial"/>
          <w:szCs w:val="22"/>
          <w:lang w:eastAsia="fr-FR"/>
        </w:rPr>
        <w:t>Environnement ;</w:t>
      </w:r>
    </w:p>
    <w:p w14:paraId="3E41F251" w14:textId="77777777" w:rsidR="00D94F38" w:rsidRPr="00D94F38" w:rsidRDefault="00D94F38" w:rsidP="00D94F38">
      <w:pPr>
        <w:numPr>
          <w:ilvl w:val="0"/>
          <w:numId w:val="7"/>
        </w:numPr>
        <w:spacing w:before="120" w:after="120"/>
        <w:jc w:val="both"/>
        <w:rPr>
          <w:rFonts w:ascii="Arial" w:eastAsia="Calibri" w:hAnsi="Arial"/>
          <w:szCs w:val="22"/>
          <w:lang w:eastAsia="fr-FR"/>
        </w:rPr>
      </w:pPr>
      <w:r w:rsidRPr="00D94F38">
        <w:rPr>
          <w:rFonts w:ascii="Arial" w:eastAsia="Calibri" w:hAnsi="Arial"/>
          <w:szCs w:val="22"/>
          <w:lang w:eastAsia="fr-FR"/>
        </w:rPr>
        <w:t xml:space="preserve">Zonage territorial. </w:t>
      </w:r>
    </w:p>
    <w:p w14:paraId="02F9D463" w14:textId="77777777" w:rsidR="00D94F38" w:rsidRPr="00D94F38" w:rsidRDefault="00D94F38" w:rsidP="00D94F38">
      <w:pPr>
        <w:spacing w:before="120" w:after="120"/>
        <w:jc w:val="both"/>
        <w:rPr>
          <w:rFonts w:ascii="Arial" w:eastAsia="Calibri" w:hAnsi="Arial"/>
          <w:szCs w:val="22"/>
          <w:lang w:eastAsia="fr-FR"/>
        </w:rPr>
      </w:pPr>
    </w:p>
    <w:p w14:paraId="45558DF7" w14:textId="77777777" w:rsidR="00D94F38" w:rsidRPr="00D94F38" w:rsidRDefault="00D94F38" w:rsidP="00D94F38">
      <w:pPr>
        <w:keepNext/>
        <w:keepLines/>
        <w:spacing w:before="40" w:after="120"/>
        <w:jc w:val="both"/>
        <w:outlineLvl w:val="1"/>
        <w:rPr>
          <w:rFonts w:ascii="Arial" w:hAnsi="Arial"/>
          <w:b/>
          <w:color w:val="21873F"/>
          <w:sz w:val="26"/>
          <w:szCs w:val="26"/>
          <w:lang w:eastAsia="fr-FR"/>
        </w:rPr>
      </w:pPr>
      <w:r w:rsidRPr="00D94F38">
        <w:rPr>
          <w:rFonts w:ascii="Arial" w:hAnsi="Arial"/>
          <w:b/>
          <w:color w:val="21873F"/>
          <w:sz w:val="26"/>
          <w:szCs w:val="26"/>
          <w:lang w:eastAsia="fr-FR"/>
        </w:rPr>
        <w:t>Informations complémentaires de la fiche d’intervention</w:t>
      </w:r>
    </w:p>
    <w:p w14:paraId="7E3418D1" w14:textId="77777777" w:rsidR="00D94F38" w:rsidRPr="00D94F38" w:rsidRDefault="00D94F38" w:rsidP="00D94F38">
      <w:pPr>
        <w:keepNext/>
        <w:keepLines/>
        <w:spacing w:before="40" w:after="120"/>
        <w:jc w:val="both"/>
        <w:outlineLvl w:val="2"/>
        <w:rPr>
          <w:rFonts w:ascii="Arial" w:hAnsi="Arial"/>
          <w:color w:val="248146"/>
          <w:sz w:val="22"/>
          <w:szCs w:val="24"/>
          <w:u w:val="single"/>
          <w:lang w:eastAsia="fr-FR"/>
        </w:rPr>
      </w:pPr>
      <w:r w:rsidRPr="00D94F38">
        <w:rPr>
          <w:rFonts w:ascii="Arial" w:hAnsi="Arial"/>
          <w:color w:val="248146"/>
          <w:sz w:val="22"/>
          <w:szCs w:val="24"/>
          <w:u w:val="single"/>
          <w:lang w:eastAsia="fr-FR"/>
        </w:rPr>
        <w:t xml:space="preserve">Fiche PSN à laquelle cette intervention est rattachée </w:t>
      </w:r>
    </w:p>
    <w:p w14:paraId="2FA903D6" w14:textId="77777777" w:rsidR="00D94F38" w:rsidRPr="00D94F38" w:rsidRDefault="00D94F38" w:rsidP="00D94F38">
      <w:pPr>
        <w:spacing w:before="120" w:after="120"/>
        <w:jc w:val="both"/>
        <w:rPr>
          <w:rFonts w:ascii="Arial" w:eastAsia="Calibri" w:hAnsi="Arial"/>
          <w:szCs w:val="22"/>
        </w:rPr>
      </w:pPr>
      <w:r w:rsidRPr="00D94F38">
        <w:rPr>
          <w:rFonts w:ascii="Arial" w:eastAsia="Calibri" w:hAnsi="Arial"/>
          <w:szCs w:val="22"/>
        </w:rPr>
        <w:t>73.01 Investissements productifs on-</w:t>
      </w:r>
      <w:proofErr w:type="spellStart"/>
      <w:r w:rsidRPr="00D94F38">
        <w:rPr>
          <w:rFonts w:ascii="Arial" w:eastAsia="Calibri" w:hAnsi="Arial"/>
          <w:szCs w:val="22"/>
        </w:rPr>
        <w:t>farm</w:t>
      </w:r>
      <w:proofErr w:type="spellEnd"/>
    </w:p>
    <w:p w14:paraId="0204F09A" w14:textId="77777777" w:rsidR="00D94F38" w:rsidRPr="00D94F38" w:rsidRDefault="00D94F38" w:rsidP="00D94F38">
      <w:pPr>
        <w:spacing w:before="120" w:after="120"/>
        <w:jc w:val="both"/>
        <w:rPr>
          <w:rFonts w:ascii="Arial" w:eastAsia="Calibri" w:hAnsi="Arial"/>
          <w:szCs w:val="22"/>
        </w:rPr>
      </w:pPr>
    </w:p>
    <w:p w14:paraId="128EFED8" w14:textId="77777777" w:rsidR="00D94F38" w:rsidRPr="00D94F38" w:rsidRDefault="00D94F38" w:rsidP="00D94F38">
      <w:pPr>
        <w:keepNext/>
        <w:keepLines/>
        <w:spacing w:before="40" w:after="120"/>
        <w:jc w:val="both"/>
        <w:outlineLvl w:val="2"/>
        <w:rPr>
          <w:rFonts w:ascii="Arial" w:hAnsi="Arial"/>
          <w:color w:val="248146"/>
          <w:sz w:val="22"/>
          <w:szCs w:val="24"/>
          <w:u w:val="single"/>
        </w:rPr>
      </w:pPr>
      <w:r w:rsidRPr="00D94F38">
        <w:rPr>
          <w:rFonts w:ascii="Arial" w:hAnsi="Arial"/>
          <w:color w:val="248146"/>
          <w:sz w:val="22"/>
          <w:szCs w:val="24"/>
          <w:u w:val="single"/>
        </w:rPr>
        <w:t>Comité régional de suivi ayant validé cette fiche</w:t>
      </w:r>
    </w:p>
    <w:p w14:paraId="12D34F1C" w14:textId="77777777" w:rsidR="00D94F38" w:rsidRPr="00D94F38" w:rsidRDefault="00D94F38" w:rsidP="00D94F38">
      <w:pPr>
        <w:spacing w:after="160" w:line="259" w:lineRule="auto"/>
        <w:rPr>
          <w:rFonts w:ascii="Calibri" w:eastAsia="Calibri" w:hAnsi="Calibri"/>
          <w:sz w:val="22"/>
          <w:szCs w:val="22"/>
        </w:rPr>
      </w:pPr>
      <w:r w:rsidRPr="00D94F38">
        <w:rPr>
          <w:rFonts w:ascii="Arial" w:eastAsia="Calibri" w:hAnsi="Arial"/>
          <w:szCs w:val="22"/>
        </w:rPr>
        <w:t>Version 1 - Comité régional de suivi du 21 mars 2023</w:t>
      </w:r>
    </w:p>
    <w:p w14:paraId="4F8E96D9" w14:textId="77777777" w:rsidR="00D94F38" w:rsidRPr="00D94F38" w:rsidRDefault="00D94F38" w:rsidP="00D94F38">
      <w:pPr>
        <w:spacing w:before="120" w:after="120"/>
        <w:jc w:val="both"/>
        <w:rPr>
          <w:rFonts w:ascii="Arial" w:eastAsia="Calibri" w:hAnsi="Arial"/>
          <w:szCs w:val="22"/>
        </w:rPr>
      </w:pPr>
    </w:p>
    <w:p w14:paraId="2C3DED15" w14:textId="77777777" w:rsidR="00D94F38" w:rsidRPr="00D94F38" w:rsidRDefault="00D94F38" w:rsidP="00D94F38">
      <w:pPr>
        <w:spacing w:before="120" w:after="120"/>
        <w:jc w:val="both"/>
        <w:rPr>
          <w:rFonts w:ascii="Arial" w:eastAsia="Calibri" w:hAnsi="Arial"/>
          <w:szCs w:val="22"/>
        </w:rPr>
      </w:pPr>
    </w:p>
    <w:p w14:paraId="5EBD07D5" w14:textId="77777777" w:rsidR="00D94F38" w:rsidRPr="00D94F38" w:rsidRDefault="00D94F38" w:rsidP="00D94F38">
      <w:pPr>
        <w:rPr>
          <w:rFonts w:ascii="Arial" w:eastAsia="Calibri" w:hAnsi="Arial"/>
          <w:szCs w:val="22"/>
        </w:rPr>
      </w:pPr>
      <w:r w:rsidRPr="00D94F38">
        <w:rPr>
          <w:rFonts w:ascii="Arial" w:eastAsia="Calibri" w:hAnsi="Arial"/>
          <w:szCs w:val="22"/>
        </w:rPr>
        <w:br w:type="page"/>
      </w:r>
    </w:p>
    <w:p w14:paraId="5EE90C00" w14:textId="77777777" w:rsidR="004077DD" w:rsidRDefault="004077DD"/>
    <w:sectPr w:rsidR="004077D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0CA0AC" w14:textId="77777777" w:rsidR="003E718C" w:rsidRDefault="003E718C" w:rsidP="003E718C">
      <w:r>
        <w:separator/>
      </w:r>
    </w:p>
  </w:endnote>
  <w:endnote w:type="continuationSeparator" w:id="0">
    <w:p w14:paraId="3576A884" w14:textId="77777777" w:rsidR="003E718C" w:rsidRDefault="003E718C" w:rsidP="003E7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metr415 Lt BT">
    <w:altName w:val="Segoe UI"/>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CD203" w14:textId="77777777" w:rsidR="003E718C" w:rsidRDefault="003E718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C1B21" w14:textId="77777777" w:rsidR="003E718C" w:rsidRDefault="003E718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77382" w14:textId="77777777" w:rsidR="003E718C" w:rsidRDefault="003E718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F14B34" w14:textId="77777777" w:rsidR="003E718C" w:rsidRDefault="003E718C" w:rsidP="003E718C">
      <w:r>
        <w:separator/>
      </w:r>
    </w:p>
  </w:footnote>
  <w:footnote w:type="continuationSeparator" w:id="0">
    <w:p w14:paraId="43F069FA" w14:textId="77777777" w:rsidR="003E718C" w:rsidRDefault="003E718C" w:rsidP="003E71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F4937" w14:textId="243FE713" w:rsidR="003E718C" w:rsidRDefault="003E718C">
    <w:pPr>
      <w:pStyle w:val="En-tte"/>
    </w:pPr>
    <w:r>
      <w:rPr>
        <w:noProof/>
      </w:rPr>
      <w:pict w14:anchorId="3C870E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04438" o:spid="_x0000_s2050" type="#_x0000_t136" style="position:absolute;margin-left:0;margin-top:0;width:479.65pt;height:159.85pt;rotation:315;z-index:-251655168;mso-position-horizontal:center;mso-position-horizontal-relative:margin;mso-position-vertical:center;mso-position-vertical-relative:margin" o:allowincell="f" fillcolor="silver" stroked="f">
          <v:fill opacity=".5"/>
          <v:textpath style="font-family:&quot;Times New Roman&quot;;font-size:1pt" string="PROJE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127BC" w14:textId="2844DD59" w:rsidR="003E718C" w:rsidRDefault="003E718C">
    <w:pPr>
      <w:pStyle w:val="En-tte"/>
    </w:pPr>
    <w:r>
      <w:rPr>
        <w:noProof/>
      </w:rPr>
      <w:pict w14:anchorId="00C889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04439" o:spid="_x0000_s2051" type="#_x0000_t136" style="position:absolute;margin-left:0;margin-top:0;width:479.65pt;height:159.85pt;rotation:315;z-index:-251653120;mso-position-horizontal:center;mso-position-horizontal-relative:margin;mso-position-vertical:center;mso-position-vertical-relative:margin" o:allowincell="f" fillcolor="silver" stroked="f">
          <v:fill opacity=".5"/>
          <v:textpath style="font-family:&quot;Times New Roman&quot;;font-size:1pt" string="PROJE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6262D" w14:textId="545F852B" w:rsidR="003E718C" w:rsidRDefault="003E718C">
    <w:pPr>
      <w:pStyle w:val="En-tte"/>
    </w:pPr>
    <w:r>
      <w:rPr>
        <w:noProof/>
      </w:rPr>
      <w:pict w14:anchorId="3ED389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04437" o:spid="_x0000_s2049" type="#_x0000_t136" style="position:absolute;margin-left:0;margin-top:0;width:479.65pt;height:159.85pt;rotation:315;z-index:-251657216;mso-position-horizontal:center;mso-position-horizontal-relative:margin;mso-position-vertical:center;mso-position-vertical-relative:margin" o:allowincell="f" fillcolor="silver" stroked="f">
          <v:fill opacity=".5"/>
          <v:textpath style="font-family:&quot;Times New Roman&quot;;font-size:1pt" string="PROJE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31EE4"/>
    <w:multiLevelType w:val="hybridMultilevel"/>
    <w:tmpl w:val="7D3E2F20"/>
    <w:lvl w:ilvl="0" w:tplc="08BEA4E6">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3060B8"/>
    <w:multiLevelType w:val="hybridMultilevel"/>
    <w:tmpl w:val="9462F7D0"/>
    <w:lvl w:ilvl="0" w:tplc="FFFFFFFF">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8B936DC"/>
    <w:multiLevelType w:val="hybridMultilevel"/>
    <w:tmpl w:val="8430C5FC"/>
    <w:lvl w:ilvl="0" w:tplc="040C001B">
      <w:start w:val="1"/>
      <w:numFmt w:val="lowerRoman"/>
      <w:lvlText w:val="%1."/>
      <w:lvlJc w:val="righ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0">
    <w:nsid w:val="21AC0405"/>
    <w:multiLevelType w:val="hybridMultilevel"/>
    <w:tmpl w:val="E520B32A"/>
    <w:lvl w:ilvl="0" w:tplc="AEEE6E32">
      <w:numFmt w:val="bullet"/>
      <w:lvlText w:val="-"/>
      <w:lvlJc w:val="left"/>
      <w:pPr>
        <w:ind w:left="360" w:hanging="360"/>
      </w:pPr>
      <w:rPr>
        <w:rFonts w:ascii="Calibri" w:eastAsia="Times New Roman"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24C7998"/>
    <w:multiLevelType w:val="hybridMultilevel"/>
    <w:tmpl w:val="06E272D6"/>
    <w:lvl w:ilvl="0" w:tplc="08BEA4E6">
      <w:start w:val="2"/>
      <w:numFmt w:val="bullet"/>
      <w:lvlText w:val="-"/>
      <w:lvlJc w:val="left"/>
      <w:pPr>
        <w:ind w:left="360" w:hanging="360"/>
      </w:pPr>
      <w:rPr>
        <w:rFonts w:ascii="Calibri" w:eastAsia="Times New Roman"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35176C59"/>
    <w:multiLevelType w:val="hybridMultilevel"/>
    <w:tmpl w:val="DEF2768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2626F67"/>
    <w:multiLevelType w:val="hybridMultilevel"/>
    <w:tmpl w:val="3960771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8436B38"/>
    <w:multiLevelType w:val="hybridMultilevel"/>
    <w:tmpl w:val="7908C2B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C7D7821"/>
    <w:multiLevelType w:val="hybridMultilevel"/>
    <w:tmpl w:val="21287362"/>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16cid:durableId="1150364809">
    <w:abstractNumId w:val="3"/>
  </w:num>
  <w:num w:numId="2" w16cid:durableId="1612470285">
    <w:abstractNumId w:val="0"/>
  </w:num>
  <w:num w:numId="3" w16cid:durableId="2120638385">
    <w:abstractNumId w:val="8"/>
  </w:num>
  <w:num w:numId="4" w16cid:durableId="1477336902">
    <w:abstractNumId w:val="6"/>
  </w:num>
  <w:num w:numId="5" w16cid:durableId="968240657">
    <w:abstractNumId w:val="5"/>
  </w:num>
  <w:num w:numId="6" w16cid:durableId="1516311519">
    <w:abstractNumId w:val="4"/>
  </w:num>
  <w:num w:numId="7" w16cid:durableId="238248101">
    <w:abstractNumId w:val="1"/>
  </w:num>
  <w:num w:numId="8" w16cid:durableId="118189062">
    <w:abstractNumId w:val="7"/>
  </w:num>
  <w:num w:numId="9" w16cid:durableId="117187358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HAN Servane">
    <w15:presenceInfo w15:providerId="AD" w15:userId="S::servane.chan@bourgognefranchecomte.fr::93435037-d0f0-4327-945e-74eb8dda707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F38"/>
    <w:rsid w:val="000332BD"/>
    <w:rsid w:val="000338D2"/>
    <w:rsid w:val="000F4108"/>
    <w:rsid w:val="00143202"/>
    <w:rsid w:val="0015302D"/>
    <w:rsid w:val="00293248"/>
    <w:rsid w:val="002C1EA1"/>
    <w:rsid w:val="002D3F04"/>
    <w:rsid w:val="00367941"/>
    <w:rsid w:val="003A2036"/>
    <w:rsid w:val="003E718C"/>
    <w:rsid w:val="004077DD"/>
    <w:rsid w:val="004512F4"/>
    <w:rsid w:val="004F448D"/>
    <w:rsid w:val="00523376"/>
    <w:rsid w:val="00627CEC"/>
    <w:rsid w:val="00646F40"/>
    <w:rsid w:val="0065214C"/>
    <w:rsid w:val="00677ACE"/>
    <w:rsid w:val="006A3674"/>
    <w:rsid w:val="006C23DB"/>
    <w:rsid w:val="006F488A"/>
    <w:rsid w:val="007B409F"/>
    <w:rsid w:val="00800185"/>
    <w:rsid w:val="008039B7"/>
    <w:rsid w:val="00826059"/>
    <w:rsid w:val="00831495"/>
    <w:rsid w:val="00A5574C"/>
    <w:rsid w:val="00AD2213"/>
    <w:rsid w:val="00B0402F"/>
    <w:rsid w:val="00C761B5"/>
    <w:rsid w:val="00D94F38"/>
    <w:rsid w:val="00F20E93"/>
    <w:rsid w:val="00FA7E29"/>
    <w:rsid w:val="00FB6B53"/>
    <w:rsid w:val="0BC76077"/>
    <w:rsid w:val="1924AE8D"/>
    <w:rsid w:val="19A1084A"/>
    <w:rsid w:val="23606C81"/>
    <w:rsid w:val="24C065BD"/>
    <w:rsid w:val="2F955358"/>
    <w:rsid w:val="35AEA70D"/>
    <w:rsid w:val="49459759"/>
    <w:rsid w:val="6170DC80"/>
    <w:rsid w:val="675A1E9B"/>
    <w:rsid w:val="73DBA1F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1EF5827"/>
  <w15:chartTrackingRefBased/>
  <w15:docId w15:val="{FB1B900B-0DCB-44A8-9113-4F8F78ECB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locked="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locked="1" w:uiPriority="29" w:qFormat="1"/>
    <w:lsdException w:name="Intense Quote" w:locked="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link w:val="Titre1Car"/>
    <w:uiPriority w:val="9"/>
    <w:rsid w:val="00D94F38"/>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Titre2">
    <w:name w:val="heading 2"/>
    <w:basedOn w:val="Normal"/>
    <w:next w:val="Normal"/>
    <w:link w:val="Titre2Car"/>
    <w:uiPriority w:val="9"/>
    <w:semiHidden/>
    <w:unhideWhenUsed/>
    <w:rsid w:val="00D94F38"/>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Titre3">
    <w:name w:val="heading 3"/>
    <w:basedOn w:val="Normal"/>
    <w:next w:val="Normal"/>
    <w:link w:val="Titre3Car"/>
    <w:uiPriority w:val="9"/>
    <w:semiHidden/>
    <w:unhideWhenUsed/>
    <w:rsid w:val="00D94F38"/>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Titre4">
    <w:name w:val="heading 4"/>
    <w:basedOn w:val="Normal"/>
    <w:next w:val="Normal"/>
    <w:link w:val="Titre4Car"/>
    <w:semiHidden/>
    <w:unhideWhenUsed/>
    <w:qFormat/>
    <w:locked/>
    <w:rsid w:val="00D94F38"/>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Titre5">
    <w:name w:val="heading 5"/>
    <w:basedOn w:val="Normal"/>
    <w:next w:val="Normal"/>
    <w:link w:val="Titre5Car"/>
    <w:semiHidden/>
    <w:unhideWhenUsed/>
    <w:qFormat/>
    <w:locked/>
    <w:rsid w:val="00D94F38"/>
    <w:pPr>
      <w:keepNext/>
      <w:keepLines/>
      <w:spacing w:before="80" w:after="40"/>
      <w:outlineLvl w:val="4"/>
    </w:pPr>
    <w:rPr>
      <w:rFonts w:asciiTheme="minorHAnsi" w:eastAsiaTheme="majorEastAsia" w:hAnsiTheme="minorHAnsi" w:cstheme="majorBidi"/>
      <w:color w:val="365F91" w:themeColor="accent1" w:themeShade="BF"/>
    </w:rPr>
  </w:style>
  <w:style w:type="paragraph" w:styleId="Titre6">
    <w:name w:val="heading 6"/>
    <w:basedOn w:val="Normal"/>
    <w:next w:val="Normal"/>
    <w:link w:val="Titre6Car"/>
    <w:semiHidden/>
    <w:unhideWhenUsed/>
    <w:qFormat/>
    <w:locked/>
    <w:rsid w:val="00D94F38"/>
    <w:pPr>
      <w:keepNext/>
      <w:keepLines/>
      <w:spacing w:before="4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semiHidden/>
    <w:unhideWhenUsed/>
    <w:qFormat/>
    <w:locked/>
    <w:rsid w:val="00D94F38"/>
    <w:pPr>
      <w:keepNext/>
      <w:keepLines/>
      <w:spacing w:before="4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semiHidden/>
    <w:unhideWhenUsed/>
    <w:qFormat/>
    <w:locked/>
    <w:rsid w:val="00D94F38"/>
    <w:pPr>
      <w:keepNext/>
      <w:keepLines/>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semiHidden/>
    <w:unhideWhenUsed/>
    <w:qFormat/>
    <w:locked/>
    <w:rsid w:val="00D94F38"/>
    <w:pPr>
      <w:keepNext/>
      <w:keepLines/>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02-DIRECTION-SERVICE">
    <w:name w:val="A 02 - DIRECTION - SERVICE"/>
    <w:qFormat/>
    <w:rsid w:val="00293248"/>
    <w:pPr>
      <w:framePr w:hSpace="141" w:wrap="around" w:vAnchor="page" w:hAnchor="margin" w:x="-72" w:y="1239"/>
      <w:spacing w:line="280" w:lineRule="exact"/>
    </w:pPr>
    <w:rPr>
      <w:rFonts w:ascii="Geometr415 Lt BT" w:hAnsi="Geometr415 Lt BT"/>
      <w:color w:val="000000"/>
      <w:sz w:val="22"/>
    </w:rPr>
  </w:style>
  <w:style w:type="character" w:styleId="Accentuation">
    <w:name w:val="Emphasis"/>
    <w:basedOn w:val="Policepardfaut"/>
    <w:qFormat/>
    <w:rsid w:val="00293248"/>
    <w:rPr>
      <w:i/>
      <w:iCs/>
    </w:rPr>
  </w:style>
  <w:style w:type="paragraph" w:styleId="Paragraphedeliste">
    <w:name w:val="List Paragraph"/>
    <w:basedOn w:val="Normal"/>
    <w:uiPriority w:val="34"/>
    <w:qFormat/>
    <w:rsid w:val="00293248"/>
    <w:pPr>
      <w:spacing w:after="200" w:line="276" w:lineRule="auto"/>
      <w:ind w:left="720"/>
      <w:contextualSpacing/>
    </w:pPr>
    <w:rPr>
      <w:rFonts w:asciiTheme="minorHAnsi" w:eastAsiaTheme="minorHAnsi" w:hAnsiTheme="minorHAnsi" w:cstheme="minorBidi"/>
      <w:sz w:val="22"/>
      <w:szCs w:val="22"/>
    </w:rPr>
  </w:style>
  <w:style w:type="character" w:customStyle="1" w:styleId="Titre1Car">
    <w:name w:val="Titre 1 Car"/>
    <w:basedOn w:val="Policepardfaut"/>
    <w:link w:val="Titre1"/>
    <w:uiPriority w:val="9"/>
    <w:rsid w:val="00D94F38"/>
    <w:rPr>
      <w:rFonts w:asciiTheme="majorHAnsi" w:eastAsiaTheme="majorEastAsia" w:hAnsiTheme="majorHAnsi" w:cstheme="majorBidi"/>
      <w:color w:val="365F91" w:themeColor="accent1" w:themeShade="BF"/>
      <w:sz w:val="40"/>
      <w:szCs w:val="40"/>
    </w:rPr>
  </w:style>
  <w:style w:type="character" w:customStyle="1" w:styleId="Titre2Car">
    <w:name w:val="Titre 2 Car"/>
    <w:basedOn w:val="Policepardfaut"/>
    <w:link w:val="Titre2"/>
    <w:uiPriority w:val="9"/>
    <w:semiHidden/>
    <w:rsid w:val="00D94F38"/>
    <w:rPr>
      <w:rFonts w:asciiTheme="majorHAnsi" w:eastAsiaTheme="majorEastAsia" w:hAnsiTheme="majorHAnsi" w:cstheme="majorBidi"/>
      <w:color w:val="365F91" w:themeColor="accent1" w:themeShade="BF"/>
      <w:sz w:val="32"/>
      <w:szCs w:val="32"/>
    </w:rPr>
  </w:style>
  <w:style w:type="character" w:customStyle="1" w:styleId="Titre3Car">
    <w:name w:val="Titre 3 Car"/>
    <w:basedOn w:val="Policepardfaut"/>
    <w:link w:val="Titre3"/>
    <w:uiPriority w:val="9"/>
    <w:semiHidden/>
    <w:rsid w:val="00D94F38"/>
    <w:rPr>
      <w:rFonts w:asciiTheme="minorHAnsi" w:eastAsiaTheme="majorEastAsia" w:hAnsiTheme="minorHAnsi" w:cstheme="majorBidi"/>
      <w:color w:val="365F91" w:themeColor="accent1" w:themeShade="BF"/>
      <w:sz w:val="28"/>
      <w:szCs w:val="28"/>
    </w:rPr>
  </w:style>
  <w:style w:type="character" w:customStyle="1" w:styleId="Titre4Car">
    <w:name w:val="Titre 4 Car"/>
    <w:basedOn w:val="Policepardfaut"/>
    <w:link w:val="Titre4"/>
    <w:semiHidden/>
    <w:rsid w:val="00D94F38"/>
    <w:rPr>
      <w:rFonts w:asciiTheme="minorHAnsi" w:eastAsiaTheme="majorEastAsia" w:hAnsiTheme="minorHAnsi" w:cstheme="majorBidi"/>
      <w:i/>
      <w:iCs/>
      <w:color w:val="365F91" w:themeColor="accent1" w:themeShade="BF"/>
    </w:rPr>
  </w:style>
  <w:style w:type="character" w:customStyle="1" w:styleId="Titre5Car">
    <w:name w:val="Titre 5 Car"/>
    <w:basedOn w:val="Policepardfaut"/>
    <w:link w:val="Titre5"/>
    <w:semiHidden/>
    <w:rsid w:val="00D94F38"/>
    <w:rPr>
      <w:rFonts w:asciiTheme="minorHAnsi" w:eastAsiaTheme="majorEastAsia" w:hAnsiTheme="minorHAnsi" w:cstheme="majorBidi"/>
      <w:color w:val="365F91" w:themeColor="accent1" w:themeShade="BF"/>
    </w:rPr>
  </w:style>
  <w:style w:type="character" w:customStyle="1" w:styleId="Titre6Car">
    <w:name w:val="Titre 6 Car"/>
    <w:basedOn w:val="Policepardfaut"/>
    <w:link w:val="Titre6"/>
    <w:semiHidden/>
    <w:rsid w:val="00D94F38"/>
    <w:rPr>
      <w:rFonts w:asciiTheme="minorHAnsi" w:eastAsiaTheme="majorEastAsia" w:hAnsiTheme="minorHAnsi" w:cstheme="majorBidi"/>
      <w:i/>
      <w:iCs/>
      <w:color w:val="595959" w:themeColor="text1" w:themeTint="A6"/>
    </w:rPr>
  </w:style>
  <w:style w:type="character" w:customStyle="1" w:styleId="Titre7Car">
    <w:name w:val="Titre 7 Car"/>
    <w:basedOn w:val="Policepardfaut"/>
    <w:link w:val="Titre7"/>
    <w:semiHidden/>
    <w:rsid w:val="00D94F38"/>
    <w:rPr>
      <w:rFonts w:asciiTheme="minorHAnsi" w:eastAsiaTheme="majorEastAsia" w:hAnsiTheme="minorHAnsi" w:cstheme="majorBidi"/>
      <w:color w:val="595959" w:themeColor="text1" w:themeTint="A6"/>
    </w:rPr>
  </w:style>
  <w:style w:type="character" w:customStyle="1" w:styleId="Titre8Car">
    <w:name w:val="Titre 8 Car"/>
    <w:basedOn w:val="Policepardfaut"/>
    <w:link w:val="Titre8"/>
    <w:semiHidden/>
    <w:rsid w:val="00D94F38"/>
    <w:rPr>
      <w:rFonts w:asciiTheme="minorHAnsi" w:eastAsiaTheme="majorEastAsia" w:hAnsiTheme="minorHAnsi" w:cstheme="majorBidi"/>
      <w:i/>
      <w:iCs/>
      <w:color w:val="272727" w:themeColor="text1" w:themeTint="D8"/>
    </w:rPr>
  </w:style>
  <w:style w:type="character" w:customStyle="1" w:styleId="Titre9Car">
    <w:name w:val="Titre 9 Car"/>
    <w:basedOn w:val="Policepardfaut"/>
    <w:link w:val="Titre9"/>
    <w:semiHidden/>
    <w:rsid w:val="00D94F38"/>
    <w:rPr>
      <w:rFonts w:asciiTheme="minorHAnsi" w:eastAsiaTheme="majorEastAsia" w:hAnsiTheme="minorHAnsi" w:cstheme="majorBidi"/>
      <w:color w:val="272727" w:themeColor="text1" w:themeTint="D8"/>
    </w:rPr>
  </w:style>
  <w:style w:type="paragraph" w:styleId="Titre">
    <w:name w:val="Title"/>
    <w:basedOn w:val="Normal"/>
    <w:next w:val="Normal"/>
    <w:link w:val="TitreCar"/>
    <w:qFormat/>
    <w:locked/>
    <w:rsid w:val="00D94F38"/>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D94F3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qFormat/>
    <w:locked/>
    <w:rsid w:val="00D94F3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rsid w:val="00D94F38"/>
    <w:rPr>
      <w:rFonts w:asciiTheme="minorHAnsi" w:eastAsiaTheme="majorEastAsia" w:hAnsiTheme="minorHAnsi" w:cstheme="majorBidi"/>
      <w:color w:val="595959" w:themeColor="text1" w:themeTint="A6"/>
      <w:spacing w:val="15"/>
      <w:sz w:val="28"/>
      <w:szCs w:val="28"/>
    </w:rPr>
  </w:style>
  <w:style w:type="paragraph" w:styleId="Citation">
    <w:name w:val="Quote"/>
    <w:basedOn w:val="Normal"/>
    <w:next w:val="Normal"/>
    <w:link w:val="CitationCar"/>
    <w:uiPriority w:val="29"/>
    <w:qFormat/>
    <w:locked/>
    <w:rsid w:val="00D94F38"/>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D94F38"/>
    <w:rPr>
      <w:i/>
      <w:iCs/>
      <w:color w:val="404040" w:themeColor="text1" w:themeTint="BF"/>
    </w:rPr>
  </w:style>
  <w:style w:type="character" w:styleId="Accentuationintense">
    <w:name w:val="Intense Emphasis"/>
    <w:basedOn w:val="Policepardfaut"/>
    <w:uiPriority w:val="21"/>
    <w:qFormat/>
    <w:locked/>
    <w:rsid w:val="00D94F38"/>
    <w:rPr>
      <w:i/>
      <w:iCs/>
      <w:color w:val="365F91" w:themeColor="accent1" w:themeShade="BF"/>
    </w:rPr>
  </w:style>
  <w:style w:type="paragraph" w:styleId="Citationintense">
    <w:name w:val="Intense Quote"/>
    <w:basedOn w:val="Normal"/>
    <w:next w:val="Normal"/>
    <w:link w:val="CitationintenseCar"/>
    <w:uiPriority w:val="30"/>
    <w:qFormat/>
    <w:locked/>
    <w:rsid w:val="00D94F3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sid w:val="00D94F38"/>
    <w:rPr>
      <w:i/>
      <w:iCs/>
      <w:color w:val="365F91" w:themeColor="accent1" w:themeShade="BF"/>
    </w:rPr>
  </w:style>
  <w:style w:type="character" w:styleId="Rfrenceintense">
    <w:name w:val="Intense Reference"/>
    <w:basedOn w:val="Policepardfaut"/>
    <w:uiPriority w:val="32"/>
    <w:qFormat/>
    <w:locked/>
    <w:rsid w:val="00D94F38"/>
    <w:rPr>
      <w:b/>
      <w:bCs/>
      <w:smallCaps/>
      <w:color w:val="365F91" w:themeColor="accent1" w:themeShade="BF"/>
      <w:spacing w:val="5"/>
    </w:rPr>
  </w:style>
  <w:style w:type="paragraph" w:styleId="Commentaire">
    <w:name w:val="annotation text"/>
    <w:basedOn w:val="Normal"/>
    <w:link w:val="CommentaireCar"/>
    <w:uiPriority w:val="99"/>
    <w:unhideWhenUsed/>
    <w:rsid w:val="00D94F38"/>
  </w:style>
  <w:style w:type="character" w:customStyle="1" w:styleId="CommentaireCar">
    <w:name w:val="Commentaire Car"/>
    <w:basedOn w:val="Policepardfaut"/>
    <w:link w:val="Commentaire"/>
    <w:uiPriority w:val="99"/>
    <w:rsid w:val="00D94F38"/>
  </w:style>
  <w:style w:type="character" w:styleId="Marquedecommentaire">
    <w:name w:val="annotation reference"/>
    <w:basedOn w:val="Policepardfaut"/>
    <w:uiPriority w:val="99"/>
    <w:semiHidden/>
    <w:unhideWhenUsed/>
    <w:rsid w:val="00D94F38"/>
    <w:rPr>
      <w:sz w:val="16"/>
      <w:szCs w:val="16"/>
    </w:rPr>
  </w:style>
  <w:style w:type="paragraph" w:styleId="Rvision">
    <w:name w:val="Revision"/>
    <w:hidden/>
    <w:uiPriority w:val="99"/>
    <w:semiHidden/>
    <w:rsid w:val="00B0402F"/>
  </w:style>
  <w:style w:type="paragraph" w:styleId="Objetducommentaire">
    <w:name w:val="annotation subject"/>
    <w:basedOn w:val="Commentaire"/>
    <w:next w:val="Commentaire"/>
    <w:link w:val="ObjetducommentaireCar"/>
    <w:uiPriority w:val="99"/>
    <w:semiHidden/>
    <w:unhideWhenUsed/>
    <w:rsid w:val="00B0402F"/>
    <w:rPr>
      <w:b/>
      <w:bCs/>
    </w:rPr>
  </w:style>
  <w:style w:type="character" w:customStyle="1" w:styleId="ObjetducommentaireCar">
    <w:name w:val="Objet du commentaire Car"/>
    <w:basedOn w:val="CommentaireCar"/>
    <w:link w:val="Objetducommentaire"/>
    <w:uiPriority w:val="99"/>
    <w:semiHidden/>
    <w:rsid w:val="00B0402F"/>
    <w:rPr>
      <w:b/>
      <w:bCs/>
    </w:rPr>
  </w:style>
  <w:style w:type="paragraph" w:styleId="En-tte">
    <w:name w:val="header"/>
    <w:basedOn w:val="Normal"/>
    <w:link w:val="En-tteCar"/>
    <w:uiPriority w:val="99"/>
    <w:unhideWhenUsed/>
    <w:rsid w:val="003E718C"/>
    <w:pPr>
      <w:tabs>
        <w:tab w:val="center" w:pos="4536"/>
        <w:tab w:val="right" w:pos="9072"/>
      </w:tabs>
    </w:pPr>
  </w:style>
  <w:style w:type="character" w:customStyle="1" w:styleId="En-tteCar">
    <w:name w:val="En-tête Car"/>
    <w:basedOn w:val="Policepardfaut"/>
    <w:link w:val="En-tte"/>
    <w:uiPriority w:val="99"/>
    <w:rsid w:val="003E718C"/>
  </w:style>
  <w:style w:type="paragraph" w:styleId="Pieddepage">
    <w:name w:val="footer"/>
    <w:basedOn w:val="Normal"/>
    <w:link w:val="PieddepageCar"/>
    <w:uiPriority w:val="99"/>
    <w:unhideWhenUsed/>
    <w:rsid w:val="003E718C"/>
    <w:pPr>
      <w:tabs>
        <w:tab w:val="center" w:pos="4536"/>
        <w:tab w:val="right" w:pos="9072"/>
      </w:tabs>
    </w:pPr>
  </w:style>
  <w:style w:type="character" w:customStyle="1" w:styleId="PieddepageCar">
    <w:name w:val="Pied de page Car"/>
    <w:basedOn w:val="Policepardfaut"/>
    <w:link w:val="Pieddepage"/>
    <w:uiPriority w:val="99"/>
    <w:rsid w:val="003E71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D32381-8CF8-44DE-82E8-469FAD5A0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2567</Words>
  <Characters>14119</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SOUILLARD Maxime</dc:creator>
  <cp:keywords/>
  <dc:description/>
  <cp:lastModifiedBy>MESLIER Mathias</cp:lastModifiedBy>
  <cp:revision>3</cp:revision>
  <dcterms:created xsi:type="dcterms:W3CDTF">2025-10-31T11:06:00Z</dcterms:created>
  <dcterms:modified xsi:type="dcterms:W3CDTF">2025-10-31T11:15:00Z</dcterms:modified>
</cp:coreProperties>
</file>